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3C15A8AB" w:rsidR="009B217B" w:rsidRDefault="005716EA" w:rsidP="00A83DF8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ins w:id="0" w:author="Švecova Jitka" w:date="2025-11-06T15:20:00Z" w16du:dateUtc="2025-11-06T14:20:00Z">
        <w:r w:rsidR="00A83DF8">
          <w:rPr>
            <w:rFonts w:ascii="Segoe UI" w:hAnsi="Segoe UI" w:cs="Segoe UI"/>
            <w:b/>
            <w:sz w:val="28"/>
            <w:szCs w:val="28"/>
          </w:rPr>
          <w:t>žadatele/příjemce</w:t>
        </w:r>
      </w:ins>
      <w:del w:id="1" w:author="Švecova Jitka" w:date="2025-11-06T15:20:00Z" w16du:dateUtc="2025-11-06T14:20:00Z">
        <w:r w:rsidR="00687122" w:rsidRPr="00771A38" w:rsidDel="00A83DF8">
          <w:rPr>
            <w:rFonts w:ascii="Segoe UI" w:hAnsi="Segoe UI" w:cs="Segoe UI"/>
            <w:b/>
            <w:sz w:val="28"/>
            <w:szCs w:val="28"/>
          </w:rPr>
          <w:delText>zadavatele</w:delText>
        </w:r>
      </w:del>
    </w:p>
    <w:p w14:paraId="4DBB70FF" w14:textId="3BEB2C63" w:rsidR="007D5B31" w:rsidRPr="0023054B" w:rsidRDefault="0023054B" w:rsidP="006558A7">
      <w:pPr>
        <w:spacing w:after="600"/>
        <w:jc w:val="center"/>
        <w:rPr>
          <w:rFonts w:ascii="Segoe UI" w:hAnsi="Segoe UI" w:cs="Segoe UI"/>
          <w:sz w:val="28"/>
          <w:szCs w:val="28"/>
        </w:rPr>
      </w:pPr>
      <w:r w:rsidRPr="0023054B">
        <w:rPr>
          <w:rFonts w:ascii="Segoe UI" w:hAnsi="Segoe UI" w:cs="Segoe UI"/>
          <w:sz w:val="28"/>
          <w:szCs w:val="28"/>
        </w:rPr>
        <w:t>(</w:t>
      </w:r>
      <w:r w:rsidR="00C33324">
        <w:rPr>
          <w:rFonts w:ascii="Segoe UI" w:hAnsi="Segoe UI" w:cs="Segoe UI"/>
          <w:sz w:val="28"/>
          <w:szCs w:val="28"/>
        </w:rPr>
        <w:t>s</w:t>
      </w:r>
      <w:r>
        <w:rPr>
          <w:rFonts w:ascii="Segoe UI" w:hAnsi="Segoe UI" w:cs="Segoe UI"/>
          <w:sz w:val="28"/>
          <w:szCs w:val="28"/>
        </w:rPr>
        <w:t>polečné ovládání</w:t>
      </w:r>
      <w:r w:rsidRPr="0023054B">
        <w:rPr>
          <w:rFonts w:ascii="Segoe UI" w:hAnsi="Segoe UI" w:cs="Segoe UI"/>
          <w:sz w:val="28"/>
          <w:szCs w:val="28"/>
        </w:rPr>
        <w:t>)</w:t>
      </w:r>
    </w:p>
    <w:p w14:paraId="14E99575" w14:textId="31627E63" w:rsidR="00687122" w:rsidRPr="00E632BC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7D2911">
        <w:rPr>
          <w:rFonts w:ascii="Segoe UI" w:hAnsi="Segoe UI" w:cs="Segoe UI"/>
          <w:sz w:val="20"/>
          <w:szCs w:val="20"/>
        </w:rPr>
        <w:t>2021</w:t>
      </w:r>
      <w:r w:rsidR="007D2911" w:rsidRPr="00DA34ED">
        <w:rPr>
          <w:rFonts w:ascii="Segoe UI" w:hAnsi="Segoe UI" w:cs="Segoe UI"/>
          <w:sz w:val="20"/>
          <w:szCs w:val="20"/>
        </w:rPr>
        <w:t>/</w:t>
      </w:r>
      <w:r w:rsidR="007D2911">
        <w:rPr>
          <w:rFonts w:ascii="Segoe UI" w:hAnsi="Segoe UI" w:cs="Segoe UI"/>
          <w:sz w:val="20"/>
          <w:szCs w:val="20"/>
        </w:rPr>
        <w:t xml:space="preserve">1060 </w:t>
      </w:r>
      <w:del w:id="2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3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4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E632BC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5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6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E632BC">
        <w:rPr>
          <w:rFonts w:ascii="Segoe UI" w:hAnsi="Segoe UI" w:cs="Segoe UI"/>
          <w:sz w:val="20"/>
          <w:szCs w:val="20"/>
        </w:rPr>
        <w:t xml:space="preserve"> jako zadavatel dle § 4</w:t>
      </w:r>
      <w:r w:rsidR="005B7BF5" w:rsidRPr="00E632BC">
        <w:rPr>
          <w:rFonts w:ascii="Segoe UI" w:hAnsi="Segoe UI" w:cs="Segoe UI"/>
          <w:sz w:val="20"/>
          <w:szCs w:val="20"/>
        </w:rPr>
        <w:t xml:space="preserve"> odst. 1 </w:t>
      </w:r>
      <w:r w:rsidR="007D5B31" w:rsidRPr="00E632BC">
        <w:rPr>
          <w:rFonts w:ascii="Segoe UI" w:hAnsi="Segoe UI" w:cs="Segoe UI"/>
          <w:sz w:val="20"/>
          <w:szCs w:val="20"/>
        </w:rPr>
        <w:t xml:space="preserve">nebo </w:t>
      </w:r>
      <w:r w:rsidR="005B7BF5" w:rsidRPr="00E632BC">
        <w:rPr>
          <w:rFonts w:ascii="Segoe UI" w:hAnsi="Segoe UI" w:cs="Segoe UI"/>
          <w:sz w:val="20"/>
          <w:szCs w:val="20"/>
        </w:rPr>
        <w:t>2</w:t>
      </w:r>
      <w:r w:rsidR="00687122" w:rsidRPr="00E632BC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E632BC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E632BC">
        <w:rPr>
          <w:rFonts w:ascii="Segoe UI" w:hAnsi="Segoe UI" w:cs="Segoe UI"/>
          <w:sz w:val="20"/>
          <w:szCs w:val="20"/>
        </w:rPr>
        <w:t>souladu s</w:t>
      </w:r>
      <w:r w:rsidR="00771A38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ustanovením</w:t>
      </w:r>
      <w:r w:rsidR="00771A38" w:rsidRPr="00E632BC">
        <w:rPr>
          <w:rFonts w:ascii="Segoe UI" w:hAnsi="Segoe UI" w:cs="Segoe UI"/>
          <w:sz w:val="20"/>
          <w:szCs w:val="20"/>
        </w:rPr>
        <w:t xml:space="preserve"> </w:t>
      </w:r>
      <w:r w:rsidR="00697A3F" w:rsidRPr="00E632BC">
        <w:rPr>
          <w:rFonts w:ascii="Segoe UI" w:hAnsi="Segoe UI" w:cs="Segoe UI"/>
          <w:b/>
          <w:sz w:val="20"/>
          <w:szCs w:val="20"/>
        </w:rPr>
        <w:t xml:space="preserve">§ 11 </w:t>
      </w:r>
      <w:r w:rsidR="007D5B31" w:rsidRPr="00E632BC">
        <w:rPr>
          <w:rFonts w:ascii="Segoe UI" w:hAnsi="Segoe UI" w:cs="Segoe UI"/>
          <w:b/>
          <w:sz w:val="20"/>
          <w:szCs w:val="20"/>
        </w:rPr>
        <w:t>odst. 1 až 3</w:t>
      </w:r>
      <w:r w:rsidR="007D5B31" w:rsidRPr="00E632BC">
        <w:rPr>
          <w:rFonts w:ascii="Segoe UI" w:hAnsi="Segoe UI" w:cs="Segoe UI"/>
          <w:sz w:val="20"/>
          <w:szCs w:val="20"/>
        </w:rPr>
        <w:t xml:space="preserve"> </w:t>
      </w:r>
      <w:r w:rsidR="00771A38" w:rsidRPr="00E632BC">
        <w:rPr>
          <w:rFonts w:ascii="Segoe UI" w:hAnsi="Segoe UI" w:cs="Segoe UI"/>
          <w:b/>
          <w:sz w:val="20"/>
          <w:szCs w:val="20"/>
        </w:rPr>
        <w:t xml:space="preserve">ZZVZ </w:t>
      </w:r>
      <w:r w:rsidR="00687122" w:rsidRPr="00E632BC">
        <w:rPr>
          <w:rFonts w:ascii="Segoe UI" w:hAnsi="Segoe UI" w:cs="Segoe UI"/>
          <w:sz w:val="20"/>
          <w:szCs w:val="20"/>
        </w:rPr>
        <w:t>s</w:t>
      </w:r>
      <w:r w:rsidR="000E1F53" w:rsidRPr="00E632BC">
        <w:rPr>
          <w:rFonts w:ascii="Segoe UI" w:hAnsi="Segoe UI" w:cs="Segoe UI"/>
          <w:sz w:val="20"/>
          <w:szCs w:val="20"/>
        </w:rPr>
        <w:t>p</w:t>
      </w:r>
      <w:r w:rsidR="00687122" w:rsidRPr="00E632BC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E632BC">
        <w:rPr>
          <w:rFonts w:ascii="Segoe UI" w:hAnsi="Segoe UI" w:cs="Segoe UI"/>
          <w:sz w:val="20"/>
          <w:szCs w:val="20"/>
        </w:rPr>
        <w:t>s</w:t>
      </w:r>
      <w:del w:id="7" w:author="Fronček Szabová Laura" w:date="2025-10-30T13:15:00Z" w16du:dateUtc="2025-10-30T12:15:00Z">
        <w:r w:rsidR="00C77EB6" w:rsidRPr="00E632BC" w:rsidDel="00637162">
          <w:rPr>
            <w:rFonts w:ascii="Segoe UI" w:hAnsi="Segoe UI" w:cs="Segoe UI"/>
            <w:sz w:val="20"/>
            <w:szCs w:val="20"/>
          </w:rPr>
          <w:delText> </w:delText>
        </w:r>
      </w:del>
      <w:ins w:id="8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 </w:t>
        </w:r>
      </w:ins>
      <w:r w:rsidR="00687122" w:rsidRPr="00E632BC">
        <w:rPr>
          <w:rFonts w:ascii="Segoe UI" w:hAnsi="Segoe UI" w:cs="Segoe UI"/>
          <w:sz w:val="20"/>
          <w:szCs w:val="20"/>
        </w:rPr>
        <w:t>ovládan</w:t>
      </w:r>
      <w:ins w:id="9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ou osobou</w:t>
        </w:r>
      </w:ins>
      <w:del w:id="10" w:author="Fronček Szabová Laura" w:date="2025-10-30T13:15:00Z" w16du:dateUtc="2025-10-30T12:15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ým</w:delText>
        </w:r>
      </w:del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ins w:id="11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(</w:t>
        </w:r>
      </w:ins>
      <w:r w:rsidR="00687122" w:rsidRPr="00E632BC">
        <w:rPr>
          <w:rFonts w:ascii="Segoe UI" w:hAnsi="Segoe UI" w:cs="Segoe UI"/>
          <w:sz w:val="20"/>
          <w:szCs w:val="20"/>
        </w:rPr>
        <w:t>dodavatel</w:t>
      </w:r>
      <w:r w:rsidR="007D2F34" w:rsidRPr="00E632BC">
        <w:rPr>
          <w:rFonts w:ascii="Segoe UI" w:hAnsi="Segoe UI" w:cs="Segoe UI"/>
          <w:sz w:val="20"/>
          <w:szCs w:val="20"/>
        </w:rPr>
        <w:t>em</w:t>
      </w:r>
      <w:ins w:id="12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)</w:t>
        </w:r>
      </w:ins>
      <w:r w:rsidR="00712012" w:rsidRPr="00E632BC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del w:id="14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del w:id="15" w:author="Fronček Szabová Laura" w:date="2025-10-30T13:16:00Z" w16du:dateUtc="2025-10-30T12:16:00Z">
        <w:r w:rsidR="00771A38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ovládaný </w:delText>
        </w:r>
      </w:del>
      <w:ins w:id="16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ins w:id="17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18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</w:rPr>
        <w:t xml:space="preserve"> týkající se předmětu </w:t>
      </w:r>
      <w:del w:id="19" w:author="Švecova Jitka" w:date="2025-11-03T13:54:00Z" w16du:dateUtc="2025-11-03T12:54:00Z">
        <w:r w:rsidR="007D2F34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E632BC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del w:id="20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v rámci realizace </w:delText>
        </w:r>
      </w:del>
      <w:ins w:id="21" w:author="Švecova Jitka" w:date="2025-11-06T15:20:00Z" w16du:dateUtc="2025-11-06T14:20:00Z">
        <w:r w:rsidR="00F54D93" w:rsidRPr="00DA34ED">
          <w:rPr>
            <w:rFonts w:ascii="Segoe UI" w:hAnsi="Segoe UI" w:cs="Segoe UI"/>
            <w:sz w:val="20"/>
            <w:szCs w:val="20"/>
          </w:rPr>
          <w:t xml:space="preserve">v rámci realizace projektu </w:t>
        </w:r>
        <w:r w:rsidR="00F54D9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F54D93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F54D9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F54D93">
          <w:rPr>
            <w:rFonts w:ascii="Segoe UI" w:hAnsi="Segoe UI" w:cs="Segoe UI"/>
            <w:i/>
            <w:sz w:val="20"/>
            <w:szCs w:val="20"/>
          </w:rPr>
          <w:t>…</w:t>
        </w:r>
        <w:r w:rsidR="00F54D93">
          <w:rPr>
            <w:rFonts w:ascii="Segoe UI" w:hAnsi="Segoe UI" w:cs="Segoe UI"/>
            <w:sz w:val="20"/>
            <w:szCs w:val="20"/>
          </w:rPr>
          <w:t xml:space="preserve">. </w:t>
        </w:r>
      </w:ins>
      <w:ins w:id="22" w:author="Švecova Jitka" w:date="2025-11-07T08:08:00Z" w16du:dateUtc="2025-11-07T07:08:00Z">
        <w:r w:rsidR="00020F09">
          <w:rPr>
            <w:rFonts w:ascii="Segoe UI" w:hAnsi="Segoe UI" w:cs="Segoe UI"/>
            <w:sz w:val="20"/>
            <w:szCs w:val="20"/>
          </w:rPr>
          <w:t>s</w:t>
        </w:r>
      </w:ins>
      <w:ins w:id="23" w:author="Švecova Jitka" w:date="2025-11-06T15:20:00Z" w16du:dateUtc="2025-11-06T14:20:00Z">
        <w:r w:rsidR="00F54D93" w:rsidRPr="008272FA">
          <w:rPr>
            <w:rFonts w:ascii="Segoe UI" w:hAnsi="Segoe UI" w:cs="Segoe UI"/>
            <w:sz w:val="20"/>
            <w:szCs w:val="20"/>
          </w:rPr>
          <w:t xml:space="preserve"> reg. číslem </w:t>
        </w:r>
        <w:r w:rsidR="00F54D93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F54D93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….. </w:t>
        </w:r>
      </w:ins>
      <w:del w:id="24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projektu </w:delText>
        </w:r>
      </w:del>
      <w:del w:id="25" w:author="Švecova Jitka" w:date="2025-11-03T13:54:00Z" w16du:dateUtc="2025-11-03T12:54:00Z">
        <w:r w:rsidR="007D2F34" w:rsidRPr="00E632BC" w:rsidDel="00AB1270">
          <w:rPr>
            <w:rFonts w:ascii="Segoe UI" w:hAnsi="Segoe UI" w:cs="Segoe UI"/>
            <w:sz w:val="20"/>
            <w:szCs w:val="20"/>
          </w:rPr>
          <w:delText xml:space="preserve">OPŽP </w:delText>
        </w:r>
      </w:del>
      <w:del w:id="26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>č</w:delText>
        </w:r>
      </w:del>
      <w:del w:id="27" w:author="Švecova Jitka" w:date="2025-11-03T13:55:00Z" w16du:dateUtc="2025-11-03T12:55:00Z">
        <w:r w:rsidR="007D2F34"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  <w:del w:id="28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 </w:delText>
        </w:r>
        <w:bookmarkStart w:id="29" w:name="_Hlk163803254"/>
        <w:r w:rsidR="007D2F34" w:rsidRPr="00E632BC" w:rsidDel="00F54D93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DF3C39" w:rsidDel="00F54D93">
          <w:rPr>
            <w:rFonts w:ascii="Segoe UI" w:hAnsi="Segoe UI" w:cs="Segoe UI"/>
            <w:sz w:val="20"/>
            <w:szCs w:val="20"/>
          </w:rPr>
          <w:delText>.</w:delText>
        </w:r>
      </w:del>
      <w:bookmarkEnd w:id="29"/>
    </w:p>
    <w:p w14:paraId="7AF7FF1F" w14:textId="77777777" w:rsidR="00B81FC6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Důvodem je skutečnost, že</w:t>
      </w:r>
      <w:r w:rsidR="00B81FC6" w:rsidRPr="00E632BC">
        <w:rPr>
          <w:rFonts w:ascii="Segoe UI" w:hAnsi="Segoe UI" w:cs="Segoe UI"/>
          <w:sz w:val="20"/>
          <w:szCs w:val="20"/>
        </w:rPr>
        <w:t>:</w:t>
      </w:r>
    </w:p>
    <w:p w14:paraId="1703368F" w14:textId="7224099A" w:rsidR="00E47744" w:rsidRPr="00E632BC" w:rsidRDefault="00687122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  <w:pPrChange w:id="30" w:author="Švecova Jitka" w:date="2025-11-03T14:07:00Z" w16du:dateUtc="2025-11-03T13:07:00Z">
          <w:pPr>
            <w:pStyle w:val="Odstavecseseznamem"/>
            <w:numPr>
              <w:numId w:val="4"/>
            </w:numPr>
            <w:ind w:hanging="360"/>
            <w:jc w:val="both"/>
          </w:pPr>
        </w:pPrChange>
      </w:pPr>
      <w:r w:rsidRPr="00E632BC">
        <w:rPr>
          <w:rFonts w:ascii="Segoe UI" w:hAnsi="Segoe UI" w:cs="Segoe UI"/>
          <w:sz w:val="20"/>
          <w:szCs w:val="20"/>
        </w:rPr>
        <w:t xml:space="preserve">od </w:t>
      </w:r>
      <w:r w:rsidR="000E1F53" w:rsidRPr="00E632BC">
        <w:rPr>
          <w:rFonts w:ascii="Segoe UI" w:hAnsi="Segoe UI" w:cs="Segoe UI"/>
          <w:sz w:val="20"/>
          <w:szCs w:val="20"/>
        </w:rPr>
        <w:t xml:space="preserve">dne 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xx. xx. 20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ins w:id="31" w:author="Fronček Szabová Laura" w:date="2025-10-30T13:16:00Z" w16du:dateUtc="2025-10-30T12:16:00Z">
        <w:r w:rsidR="00637162">
          <w:rPr>
            <w:rFonts w:ascii="Segoe UI" w:hAnsi="Segoe UI" w:cs="Segoe UI"/>
            <w:sz w:val="20"/>
            <w:szCs w:val="20"/>
          </w:rPr>
          <w:t xml:space="preserve">má </w:t>
        </w:r>
      </w:ins>
      <w:del w:id="32" w:author="Fronček Szabová Laura" w:date="2025-10-30T13:16:00Z" w16du:dateUtc="2025-10-30T12:16:00Z">
        <w:r w:rsidRPr="00E632BC" w:rsidDel="00637162">
          <w:rPr>
            <w:rFonts w:ascii="Segoe UI" w:hAnsi="Segoe UI" w:cs="Segoe UI"/>
            <w:sz w:val="20"/>
            <w:szCs w:val="20"/>
          </w:rPr>
          <w:delText xml:space="preserve">je </w:delText>
        </w:r>
      </w:del>
      <w:ins w:id="33" w:author="Švecova Jitka" w:date="2025-11-06T15:21:00Z" w16du:dateUtc="2025-11-06T14:21:00Z">
        <w:r w:rsidR="00D64AA2">
          <w:rPr>
            <w:rFonts w:ascii="Segoe UI" w:hAnsi="Segoe UI" w:cs="Segoe UI"/>
            <w:sz w:val="20"/>
            <w:szCs w:val="20"/>
          </w:rPr>
          <w:t xml:space="preserve">žadatel/příjemce </w:t>
        </w:r>
      </w:ins>
      <w:ins w:id="34" w:author="Fronček Szabová Laura" w:date="2025-10-30T13:17:00Z" w16du:dateUtc="2025-10-30T12:17:00Z">
        <w:del w:id="35" w:author="Švecova Jitka" w:date="2025-11-06T15:21:00Z" w16du:dateUtc="2025-11-06T14:21:00Z">
          <w:r w:rsidR="00637162" w:rsidDel="00D64AA2">
            <w:rPr>
              <w:rFonts w:ascii="Segoe UI" w:hAnsi="Segoe UI" w:cs="Segoe UI"/>
              <w:sz w:val="20"/>
              <w:szCs w:val="20"/>
            </w:rPr>
            <w:delText xml:space="preserve">veřejný </w:delText>
          </w:r>
        </w:del>
      </w:ins>
      <w:del w:id="36" w:author="Švecova Jitka" w:date="2025-11-06T15:21:00Z" w16du:dateUtc="2025-11-06T14:21:00Z">
        <w:r w:rsidR="000E1F53" w:rsidRPr="00E632BC" w:rsidDel="00D64AA2">
          <w:rPr>
            <w:rFonts w:ascii="Segoe UI" w:hAnsi="Segoe UI" w:cs="Segoe UI"/>
            <w:sz w:val="20"/>
            <w:szCs w:val="20"/>
          </w:rPr>
          <w:delText xml:space="preserve">zadavatel </w:delText>
        </w:r>
      </w:del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="00E47744" w:rsidRPr="00E632BC">
        <w:rPr>
          <w:rFonts w:ascii="Segoe UI" w:hAnsi="Segoe UI" w:cs="Segoe UI"/>
          <w:sz w:val="20"/>
          <w:szCs w:val="20"/>
        </w:rPr>
        <w:t>s jinými veřejnými</w:t>
      </w:r>
      <w:ins w:id="37" w:author="Fronček Szabová Laura" w:date="2025-10-30T13:17:00Z" w16du:dateUtc="2025-10-30T12:17:00Z">
        <w:r w:rsidR="00637162">
          <w:rPr>
            <w:rFonts w:ascii="Segoe UI" w:hAnsi="Segoe UI" w:cs="Segoe UI"/>
            <w:sz w:val="20"/>
            <w:szCs w:val="20"/>
          </w:rPr>
          <w:t xml:space="preserve"> zadavateli</w:t>
        </w:r>
      </w:ins>
      <w:del w:id="38" w:author="Fronček Szabová Laura" w:date="2025-10-30T13:17:00Z" w16du:dateUtc="2025-10-30T12:17:00Z">
        <w:r w:rsidR="00E47744" w:rsidRPr="00E632BC" w:rsidDel="00637162">
          <w:rPr>
            <w:rFonts w:ascii="Segoe UI" w:hAnsi="Segoe UI" w:cs="Segoe UI"/>
            <w:sz w:val="20"/>
            <w:szCs w:val="20"/>
          </w:rPr>
          <w:delText xml:space="preserve"> </w:delText>
        </w:r>
        <w:r w:rsidR="00AE5B00" w:rsidRPr="00E632BC" w:rsidDel="00637162">
          <w:rPr>
            <w:rFonts w:ascii="Segoe UI" w:hAnsi="Segoe UI" w:cs="Segoe UI"/>
            <w:sz w:val="20"/>
            <w:szCs w:val="20"/>
          </w:rPr>
          <w:delText>subjekty</w:delText>
        </w:r>
      </w:del>
      <w:r w:rsidR="00AE5B00" w:rsidRPr="00E632BC">
        <w:rPr>
          <w:rFonts w:ascii="Segoe UI" w:hAnsi="Segoe UI" w:cs="Segoe UI"/>
          <w:sz w:val="20"/>
          <w:szCs w:val="20"/>
        </w:rPr>
        <w:t xml:space="preserve"> </w:t>
      </w:r>
      <w:r w:rsidR="00E47744" w:rsidRPr="00E632BC">
        <w:rPr>
          <w:rFonts w:ascii="Segoe UI" w:hAnsi="Segoe UI" w:cs="Segoe UI"/>
          <w:sz w:val="20"/>
          <w:szCs w:val="20"/>
        </w:rPr>
        <w:t>–</w:t>
      </w:r>
      <w:ins w:id="39" w:author="Švecova Jitka" w:date="2025-11-03T14:06:00Z" w16du:dateUtc="2025-11-03T13:06:00Z">
        <w:r w:rsidR="00B64DB3">
          <w:rPr>
            <w:rFonts w:ascii="Segoe UI" w:hAnsi="Segoe UI" w:cs="Segoe UI"/>
            <w:sz w:val="20"/>
            <w:szCs w:val="20"/>
          </w:rPr>
          <w:t xml:space="preserve"> (</w:t>
        </w:r>
        <w:r w:rsidR="00B64DB3" w:rsidRPr="00B64DB3">
          <w:rPr>
            <w:rFonts w:ascii="Segoe UI" w:hAnsi="Segoe UI" w:cs="Segoe UI"/>
            <w:sz w:val="20"/>
            <w:szCs w:val="20"/>
            <w:shd w:val="clear" w:color="auto" w:fill="D0CECE" w:themeFill="background2" w:themeFillShade="E6"/>
            <w:rPrChange w:id="40" w:author="Švecova Jitka" w:date="2025-11-03T14:06:00Z" w16du:dateUtc="2025-11-03T13:06:00Z">
              <w:rPr>
                <w:rFonts w:ascii="Segoe UI" w:hAnsi="Segoe UI" w:cs="Segoe UI"/>
                <w:sz w:val="20"/>
                <w:szCs w:val="20"/>
              </w:rPr>
            </w:rPrChange>
          </w:rPr>
          <w:t>název a</w:t>
        </w:r>
        <w:r w:rsidR="00B64DB3">
          <w:rPr>
            <w:rFonts w:ascii="Segoe UI" w:hAnsi="Segoe UI" w:cs="Segoe UI"/>
            <w:sz w:val="20"/>
            <w:szCs w:val="20"/>
          </w:rPr>
          <w:t xml:space="preserve"> </w:t>
        </w:r>
      </w:ins>
      <w:del w:id="41" w:author="Švecova Jitka" w:date="2025-11-03T14:06:00Z" w16du:dateUtc="2025-11-03T13:06:00Z">
        <w:r w:rsidR="00E47744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  <w:r w:rsidR="000E1F53" w:rsidRPr="00E632BC" w:rsidDel="00B64DB3">
          <w:rPr>
            <w:rFonts w:ascii="Segoe UI" w:hAnsi="Segoe UI" w:cs="Segoe UI"/>
            <w:sz w:val="20"/>
            <w:szCs w:val="20"/>
            <w:highlight w:val="lightGray"/>
          </w:rPr>
          <w:delText xml:space="preserve">….. </w:delText>
        </w:r>
        <w:r w:rsidR="000E1F53" w:rsidRPr="00E632BC" w:rsidDel="00B64DB3">
          <w:rPr>
            <w:rFonts w:ascii="Segoe UI" w:hAnsi="Segoe UI" w:cs="Segoe UI"/>
            <w:i/>
            <w:sz w:val="20"/>
            <w:szCs w:val="20"/>
            <w:highlight w:val="lightGray"/>
          </w:rPr>
          <w:delText>(</w:delText>
        </w:r>
      </w:del>
      <w:del w:id="42" w:author="Fronček Szabová Laura" w:date="2025-10-30T13:22:00Z" w16du:dateUtc="2025-10-30T12:22:00Z">
        <w:r w:rsidR="000E1F53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jiné veřejné </w:delText>
        </w:r>
        <w:r w:rsidR="00F879EB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>subjekty</w:delText>
        </w:r>
        <w:r w:rsidR="000E1F53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, </w:delText>
        </w:r>
      </w:del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IČ</w:t>
      </w:r>
      <w:ins w:id="43" w:author="Švecova Jitka" w:date="2025-11-03T14:05:00Z" w16du:dateUtc="2025-11-03T13:05:00Z">
        <w:r w:rsidR="00B64DB3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:</w:t>
      </w:r>
      <w:del w:id="44" w:author="Švecova Jitka" w:date="2025-11-03T14:06:00Z" w16du:dateUtc="2025-11-03T13:06:00Z">
        <w:r w:rsidR="000E1F53" w:rsidRPr="00E632BC" w:rsidDel="00B64DB3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</w:delText>
        </w:r>
      </w:del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 ..…</w:t>
      </w:r>
      <w:r w:rsidR="000E1F53" w:rsidRPr="00E632BC">
        <w:rPr>
          <w:rFonts w:ascii="Segoe UI" w:hAnsi="Segoe UI" w:cs="Segoe UI"/>
          <w:sz w:val="20"/>
          <w:szCs w:val="20"/>
        </w:rPr>
        <w:t>,</w:t>
      </w:r>
      <w:r w:rsidR="00E47744" w:rsidRPr="00E632BC">
        <w:rPr>
          <w:rFonts w:ascii="Segoe UI" w:hAnsi="Segoe UI" w:cs="Segoe UI"/>
          <w:sz w:val="20"/>
          <w:szCs w:val="20"/>
        </w:rPr>
        <w:t xml:space="preserve"> </w:t>
      </w:r>
      <w:ins w:id="45" w:author="Fronček Szabová Laura" w:date="2025-10-30T13:21:00Z" w16du:dateUtc="2025-10-30T12:21:00Z">
        <w:r w:rsidR="00637162">
          <w:rPr>
            <w:rFonts w:ascii="Segoe UI" w:hAnsi="Segoe UI" w:cs="Segoe UI"/>
            <w:sz w:val="20"/>
            <w:szCs w:val="20"/>
          </w:rPr>
          <w:t xml:space="preserve">výhradní majetkovou účast </w:t>
        </w:r>
      </w:ins>
      <w:ins w:id="46" w:author="Fronček Szabová Laura" w:date="2025-10-30T13:22:00Z" w16du:dateUtc="2025-10-30T12:22:00Z">
        <w:r w:rsidR="00637162">
          <w:rPr>
            <w:rFonts w:ascii="Segoe UI" w:hAnsi="Segoe UI" w:cs="Segoe UI"/>
            <w:sz w:val="20"/>
            <w:szCs w:val="20"/>
          </w:rPr>
          <w:t>v ovládané osobě</w:t>
        </w:r>
      </w:ins>
      <w:del w:id="47" w:author="Fronček Szabová Laura" w:date="2025-10-30T13:22:00Z" w16du:dateUtc="2025-10-30T12:22:00Z">
        <w:r w:rsidR="00E47744" w:rsidRPr="00E632BC" w:rsidDel="00637162">
          <w:rPr>
            <w:rFonts w:ascii="Segoe UI" w:hAnsi="Segoe UI" w:cs="Segoe UI"/>
            <w:sz w:val="20"/>
            <w:szCs w:val="20"/>
          </w:rPr>
          <w:delText>vlastníkem dodavatele</w:delText>
        </w:r>
      </w:del>
      <w:r w:rsidR="00E47744" w:rsidRPr="00E632BC">
        <w:rPr>
          <w:rFonts w:ascii="Segoe UI" w:hAnsi="Segoe UI" w:cs="Segoe UI"/>
          <w:sz w:val="20"/>
          <w:szCs w:val="20"/>
        </w:rPr>
        <w:t xml:space="preserve">. Uvedené se opírá o </w:t>
      </w:r>
      <w:r w:rsidR="00E47744" w:rsidRPr="00B64DB3">
        <w:rPr>
          <w:rFonts w:ascii="Segoe UI" w:hAnsi="Segoe UI" w:cs="Segoe UI"/>
          <w:sz w:val="20"/>
          <w:szCs w:val="20"/>
          <w:shd w:val="clear" w:color="auto" w:fill="D0CECE" w:themeFill="background2" w:themeFillShade="E6"/>
          <w:rPrChange w:id="48" w:author="Švecova Jitka" w:date="2025-11-03T14:07:00Z" w16du:dateUtc="2025-11-03T13:07:00Z">
            <w:rPr>
              <w:rFonts w:ascii="Segoe UI" w:hAnsi="Segoe UI" w:cs="Segoe UI"/>
              <w:sz w:val="20"/>
              <w:szCs w:val="20"/>
            </w:rPr>
          </w:rPrChange>
        </w:rPr>
        <w:t xml:space="preserve">…… </w:t>
      </w:r>
      <w:r w:rsidR="00E47744" w:rsidRPr="00B64DB3">
        <w:rPr>
          <w:rFonts w:ascii="Segoe UI" w:hAnsi="Segoe UI" w:cs="Segoe UI"/>
          <w:i/>
          <w:sz w:val="20"/>
          <w:szCs w:val="20"/>
          <w:highlight w:val="lightGray"/>
          <w:shd w:val="clear" w:color="auto" w:fill="D0CECE" w:themeFill="background2" w:themeFillShade="E6"/>
          <w:rPrChange w:id="49" w:author="Švecova Jitka" w:date="2025-11-03T14:07:00Z" w16du:dateUtc="2025-11-03T13:07:00Z">
            <w:rPr>
              <w:rFonts w:ascii="Segoe UI" w:hAnsi="Segoe UI" w:cs="Segoe UI"/>
              <w:i/>
              <w:sz w:val="20"/>
              <w:szCs w:val="20"/>
              <w:highlight w:val="lightGray"/>
            </w:rPr>
          </w:rPrChange>
        </w:rPr>
        <w:t>(</w:t>
      </w:r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listinu, majetkový podíl ve společnosti dle výpisu z obchodního rejstříku / seznamu akcionářů)</w:t>
      </w:r>
      <w:r w:rsidR="00B81FC6" w:rsidRPr="00E632BC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632BC">
        <w:rPr>
          <w:rFonts w:ascii="Segoe UI" w:hAnsi="Segoe UI" w:cs="Segoe UI"/>
          <w:sz w:val="20"/>
          <w:szCs w:val="20"/>
        </w:rPr>
        <w:t xml:space="preserve">….. </w:t>
      </w:r>
      <w:r w:rsidR="00E47744" w:rsidRPr="00E632BC">
        <w:rPr>
          <w:rFonts w:ascii="Segoe UI" w:hAnsi="Segoe UI" w:cs="Segoe UI"/>
          <w:sz w:val="20"/>
          <w:szCs w:val="20"/>
        </w:rPr>
        <w:t xml:space="preserve">, </w:t>
      </w:r>
      <w:del w:id="50" w:author="Švecova Jitka" w:date="2025-11-03T14:07:00Z" w16du:dateUtc="2025-11-03T13:07:00Z">
        <w:r w:rsidR="00E47744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7D2F34" w:rsidRPr="00E632BC">
        <w:rPr>
          <w:rFonts w:ascii="Segoe UI" w:hAnsi="Segoe UI" w:cs="Segoe UI"/>
          <w:sz w:val="20"/>
          <w:szCs w:val="20"/>
        </w:rPr>
        <w:t>kdy</w:t>
      </w:r>
      <w:del w:id="51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 xml:space="preserve"> celkový</w:delText>
        </w:r>
      </w:del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ins w:id="52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 xml:space="preserve">společné </w:t>
        </w:r>
      </w:ins>
      <w:r w:rsidR="007D2F34" w:rsidRPr="00E632BC">
        <w:rPr>
          <w:rFonts w:ascii="Segoe UI" w:hAnsi="Segoe UI" w:cs="Segoe UI"/>
          <w:sz w:val="20"/>
          <w:szCs w:val="20"/>
        </w:rPr>
        <w:t>podíl</w:t>
      </w:r>
      <w:ins w:id="53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y</w:t>
        </w:r>
      </w:ins>
      <w:r w:rsidR="007D2F34" w:rsidRPr="00E632BC">
        <w:rPr>
          <w:rFonts w:ascii="Segoe UI" w:hAnsi="Segoe UI" w:cs="Segoe UI"/>
          <w:sz w:val="20"/>
          <w:szCs w:val="20"/>
        </w:rPr>
        <w:t xml:space="preserve"> prokazuj</w:t>
      </w:r>
      <w:ins w:id="54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í</w:t>
        </w:r>
      </w:ins>
      <w:del w:id="55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e</w:delText>
        </w:r>
      </w:del>
      <w:r w:rsidR="007D2F34" w:rsidRPr="00E632BC">
        <w:rPr>
          <w:rFonts w:ascii="Segoe UI" w:hAnsi="Segoe UI" w:cs="Segoe UI"/>
          <w:sz w:val="20"/>
          <w:szCs w:val="20"/>
        </w:rPr>
        <w:t xml:space="preserve"> 100% </w:t>
      </w:r>
      <w:ins w:id="56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majetkové účasti v ovládané osobě</w:t>
        </w:r>
        <w:del w:id="57" w:author="Švecova Jitka" w:date="2025-11-03T14:07:00Z" w16du:dateUtc="2025-11-03T13:07:00Z">
          <w:r w:rsidR="00637162" w:rsidDel="00B64DB3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</w:ins>
      <w:del w:id="58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vlastnictví</w:delText>
        </w:r>
        <w:r w:rsidR="00B81FC6" w:rsidRPr="00E632BC" w:rsidDel="00637162">
          <w:rPr>
            <w:rFonts w:ascii="Segoe UI" w:hAnsi="Segoe UI" w:cs="Segoe UI"/>
            <w:sz w:val="20"/>
            <w:szCs w:val="20"/>
          </w:rPr>
          <w:delText xml:space="preserve"> dodavatele</w:delText>
        </w:r>
      </w:del>
      <w:r w:rsidR="007D2F34" w:rsidRPr="00E632BC">
        <w:rPr>
          <w:rFonts w:ascii="Segoe UI" w:hAnsi="Segoe UI" w:cs="Segoe UI"/>
          <w:sz w:val="20"/>
          <w:szCs w:val="20"/>
        </w:rPr>
        <w:t>.</w:t>
      </w:r>
    </w:p>
    <w:p w14:paraId="7150CDCF" w14:textId="498F9D63" w:rsidR="00E47744" w:rsidRPr="00E632BC" w:rsidDel="00AB1270" w:rsidRDefault="00E47744">
      <w:pPr>
        <w:widowControl w:val="0"/>
        <w:ind w:left="714" w:hanging="357"/>
        <w:jc w:val="both"/>
        <w:rPr>
          <w:del w:id="59" w:author="Švecova Jitka" w:date="2025-11-03T13:55:00Z" w16du:dateUtc="2025-11-03T12:55:00Z"/>
          <w:rFonts w:ascii="Segoe UI" w:hAnsi="Segoe UI" w:cs="Segoe UI"/>
          <w:sz w:val="20"/>
          <w:szCs w:val="20"/>
        </w:rPr>
        <w:pPrChange w:id="60" w:author="Švecova Jitka" w:date="2025-11-03T14:07:00Z" w16du:dateUtc="2025-11-03T13:07:00Z">
          <w:pPr>
            <w:ind w:left="709"/>
            <w:jc w:val="both"/>
          </w:pPr>
        </w:pPrChange>
      </w:pPr>
      <w:del w:id="61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Uv</w:delText>
        </w:r>
        <w:r w:rsidR="007D2F34" w:rsidRPr="00E632BC" w:rsidDel="00AB1270">
          <w:rPr>
            <w:rFonts w:ascii="Segoe UI" w:hAnsi="Segoe UI" w:cs="Segoe UI"/>
            <w:sz w:val="20"/>
            <w:szCs w:val="20"/>
          </w:rPr>
          <w:delText>áděné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dokumenty jsou přílohou k tomuto prohlášení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>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="00B81FC6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…………..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 xml:space="preserve"> 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</w:p>
    <w:p w14:paraId="04B3F629" w14:textId="7A54C733" w:rsidR="00E47744" w:rsidRPr="00E632BC" w:rsidRDefault="00D57643">
      <w:pPr>
        <w:pStyle w:val="Odstavecseseznamem"/>
        <w:widowControl w:val="0"/>
        <w:numPr>
          <w:ilvl w:val="0"/>
          <w:numId w:val="4"/>
        </w:numPr>
        <w:spacing w:before="240"/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  <w:pPrChange w:id="62" w:author="Švecova Jitka" w:date="2025-11-03T14:07:00Z" w16du:dateUtc="2025-11-03T13:07:00Z">
          <w:pPr>
            <w:pStyle w:val="Odstavecseseznamem"/>
            <w:numPr>
              <w:numId w:val="4"/>
            </w:numPr>
            <w:ind w:hanging="360"/>
            <w:jc w:val="both"/>
          </w:pPr>
        </w:pPrChange>
      </w:pPr>
      <w:ins w:id="63" w:author="Švecova Jitka" w:date="2025-11-06T15:21:00Z" w16du:dateUtc="2025-11-06T14:21:00Z">
        <w:r>
          <w:rPr>
            <w:rFonts w:ascii="Segoe UI" w:hAnsi="Segoe UI" w:cs="Segoe UI"/>
            <w:sz w:val="20"/>
            <w:szCs w:val="20"/>
          </w:rPr>
          <w:t xml:space="preserve">žadatel/příjemce </w:t>
        </w:r>
      </w:ins>
      <w:ins w:id="64" w:author="Fronček Szabová Laura" w:date="2025-10-30T13:23:00Z" w16du:dateUtc="2025-10-30T12:23:00Z">
        <w:del w:id="65" w:author="Švecova Jitka" w:date="2025-11-06T15:21:00Z" w16du:dateUtc="2025-11-06T14:21:00Z">
          <w:r w:rsidR="00637162" w:rsidDel="00D57643">
            <w:rPr>
              <w:rFonts w:ascii="Segoe UI" w:hAnsi="Segoe UI" w:cs="Segoe UI"/>
              <w:sz w:val="20"/>
              <w:szCs w:val="20"/>
            </w:rPr>
            <w:delText>veřejn</w:delText>
          </w:r>
        </w:del>
      </w:ins>
      <w:ins w:id="66" w:author="Fronček Szabová Laura" w:date="2025-10-30T13:24:00Z" w16du:dateUtc="2025-10-30T12:24:00Z">
        <w:del w:id="67" w:author="Švecova Jitka" w:date="2025-11-06T15:21:00Z" w16du:dateUtc="2025-11-06T14:21:00Z">
          <w:r w:rsidR="00637162" w:rsidDel="00D57643">
            <w:rPr>
              <w:rFonts w:ascii="Segoe UI" w:hAnsi="Segoe UI" w:cs="Segoe UI"/>
              <w:sz w:val="20"/>
              <w:szCs w:val="20"/>
            </w:rPr>
            <w:delText xml:space="preserve">ý </w:delText>
          </w:r>
        </w:del>
      </w:ins>
      <w:del w:id="68" w:author="Švecova Jitka" w:date="2025-11-06T15:21:00Z" w16du:dateUtc="2025-11-06T14:21:00Z">
        <w:r w:rsidR="009D3308" w:rsidRPr="00E632BC" w:rsidDel="00D57643">
          <w:rPr>
            <w:rFonts w:ascii="Segoe UI" w:hAnsi="Segoe UI" w:cs="Segoe UI"/>
            <w:sz w:val="20"/>
            <w:szCs w:val="20"/>
          </w:rPr>
          <w:delText xml:space="preserve">zadavatel </w:delText>
        </w:r>
        <w:r w:rsidR="000908CF" w:rsidRPr="00E632BC" w:rsidDel="00D57643">
          <w:rPr>
            <w:rFonts w:ascii="Segoe UI" w:hAnsi="Segoe UI" w:cs="Segoe UI"/>
            <w:sz w:val="20"/>
            <w:szCs w:val="20"/>
          </w:rPr>
          <w:delText xml:space="preserve">společně </w:delText>
        </w:r>
      </w:del>
      <w:r w:rsidR="009D3308" w:rsidRPr="00E632BC">
        <w:rPr>
          <w:rFonts w:ascii="Segoe UI" w:hAnsi="Segoe UI" w:cs="Segoe UI"/>
          <w:sz w:val="20"/>
          <w:szCs w:val="20"/>
        </w:rPr>
        <w:t>s</w:t>
      </w:r>
      <w:r w:rsidR="000908CF" w:rsidRPr="00E632BC">
        <w:rPr>
          <w:rFonts w:ascii="Segoe UI" w:hAnsi="Segoe UI" w:cs="Segoe UI"/>
          <w:sz w:val="20"/>
          <w:szCs w:val="20"/>
        </w:rPr>
        <w:t xml:space="preserve"> </w:t>
      </w:r>
      <w:r w:rsidR="009D3308" w:rsidRPr="00E632BC">
        <w:rPr>
          <w:rFonts w:ascii="Segoe UI" w:hAnsi="Segoe UI" w:cs="Segoe UI"/>
          <w:sz w:val="20"/>
          <w:szCs w:val="20"/>
        </w:rPr>
        <w:t xml:space="preserve">jinými </w:t>
      </w:r>
      <w:r w:rsidR="000908CF" w:rsidRPr="00E632BC">
        <w:rPr>
          <w:rFonts w:ascii="Segoe UI" w:hAnsi="Segoe UI" w:cs="Segoe UI"/>
          <w:sz w:val="20"/>
          <w:szCs w:val="20"/>
        </w:rPr>
        <w:t xml:space="preserve">veřejnými </w:t>
      </w:r>
      <w:ins w:id="69" w:author="Fronček Szabová Laura" w:date="2025-10-30T13:24:00Z" w16du:dateUtc="2025-10-30T12:24:00Z">
        <w:r w:rsidR="00637162">
          <w:rPr>
            <w:rFonts w:ascii="Segoe UI" w:hAnsi="Segoe UI" w:cs="Segoe UI"/>
            <w:sz w:val="20"/>
            <w:szCs w:val="20"/>
          </w:rPr>
          <w:t>zadavateli</w:t>
        </w:r>
      </w:ins>
      <w:del w:id="70" w:author="Fronček Szabová Laura" w:date="2025-10-30T13:24:00Z" w16du:dateUtc="2025-10-30T12:24:00Z">
        <w:r w:rsidR="009D3308" w:rsidRPr="00E632BC" w:rsidDel="00637162">
          <w:rPr>
            <w:rFonts w:ascii="Segoe UI" w:hAnsi="Segoe UI" w:cs="Segoe UI"/>
            <w:sz w:val="20"/>
            <w:szCs w:val="20"/>
          </w:rPr>
          <w:delText>subjekty</w:delText>
        </w:r>
      </w:del>
      <w:r w:rsidR="009D3308" w:rsidRPr="00E632BC">
        <w:rPr>
          <w:rFonts w:ascii="Segoe UI" w:hAnsi="Segoe UI" w:cs="Segoe UI"/>
          <w:sz w:val="20"/>
          <w:szCs w:val="20"/>
        </w:rPr>
        <w:t xml:space="preserve"> ovládají </w:t>
      </w:r>
      <w:ins w:id="71" w:author="Fronček Szabová Laura" w:date="2025-10-30T13:24:00Z" w16du:dateUtc="2025-10-30T12:24:00Z">
        <w:r w:rsidR="00637162">
          <w:rPr>
            <w:rFonts w:ascii="Segoe UI" w:hAnsi="Segoe UI" w:cs="Segoe UI"/>
            <w:sz w:val="20"/>
            <w:szCs w:val="20"/>
          </w:rPr>
          <w:t xml:space="preserve">tuto </w:t>
        </w:r>
      </w:ins>
      <w:r w:rsidR="009D3308" w:rsidRPr="00E632BC">
        <w:rPr>
          <w:rFonts w:ascii="Segoe UI" w:hAnsi="Segoe UI" w:cs="Segoe UI"/>
          <w:sz w:val="20"/>
          <w:szCs w:val="20"/>
        </w:rPr>
        <w:t xml:space="preserve">osobu </w:t>
      </w:r>
      <w:del w:id="72" w:author="Fronček Szabová Laura" w:date="2025-10-30T13:24:00Z" w16du:dateUtc="2025-10-30T12:24:00Z">
        <w:r w:rsidR="009D3308" w:rsidRPr="00E632BC" w:rsidDel="00637162">
          <w:rPr>
            <w:rFonts w:ascii="Segoe UI" w:hAnsi="Segoe UI" w:cs="Segoe UI"/>
            <w:sz w:val="20"/>
            <w:szCs w:val="20"/>
          </w:rPr>
          <w:delText>dodavatele</w:delText>
        </w:r>
      </w:del>
      <w:del w:id="73" w:author="Švecova Jitka" w:date="2025-11-03T14:08:00Z" w16du:dateUtc="2025-11-03T13:08:00Z">
        <w:r w:rsidR="009D3308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D200DB" w:rsidRPr="00E632BC">
        <w:rPr>
          <w:rFonts w:ascii="Segoe UI" w:hAnsi="Segoe UI" w:cs="Segoe UI"/>
          <w:sz w:val="20"/>
          <w:szCs w:val="20"/>
        </w:rPr>
        <w:t>tak, že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orgány s rozhodovacím oprávněním </w:t>
      </w:r>
      <w:del w:id="74" w:author="Fronček Szabová Laura" w:date="2025-10-30T13:25:00Z" w16du:dateUtc="2025-10-30T12:25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dodavatele </w:delText>
        </w:r>
      </w:del>
      <w:ins w:id="75" w:author="Fronček Szabová Laura" w:date="2025-10-30T13:25:00Z" w16du:dateUtc="2025-10-30T12:25:00Z">
        <w:r w:rsidR="00F734F7">
          <w:rPr>
            <w:rFonts w:ascii="Segoe UI" w:hAnsi="Segoe UI" w:cs="Segoe UI"/>
            <w:sz w:val="20"/>
            <w:szCs w:val="20"/>
          </w:rPr>
          <w:t>takto ovládané osoby</w:t>
        </w:r>
        <w:r w:rsidR="00F734F7" w:rsidRPr="00E632BC">
          <w:rPr>
            <w:rFonts w:ascii="Segoe UI" w:hAnsi="Segoe UI" w:cs="Segoe UI"/>
            <w:sz w:val="20"/>
            <w:szCs w:val="20"/>
          </w:rPr>
          <w:t xml:space="preserve"> </w:t>
        </w:r>
      </w:ins>
      <w:r w:rsidR="00D200DB" w:rsidRPr="00E632BC">
        <w:rPr>
          <w:rFonts w:ascii="Segoe UI" w:hAnsi="Segoe UI" w:cs="Segoe UI"/>
          <w:sz w:val="20"/>
          <w:szCs w:val="20"/>
        </w:rPr>
        <w:t>jsou složeny nebo ustaveny na základě jednání ve</w:t>
      </w:r>
      <w:r w:rsidR="00F879EB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shodě </w:t>
      </w:r>
      <w:ins w:id="76" w:author="Fronček Szabová Laura" w:date="2025-10-30T13:25:00Z">
        <w:r w:rsidR="00F734F7" w:rsidRPr="00F734F7">
          <w:rPr>
            <w:rFonts w:ascii="Segoe UI" w:hAnsi="Segoe UI" w:cs="Segoe UI"/>
            <w:sz w:val="20"/>
            <w:szCs w:val="20"/>
          </w:rPr>
          <w:t>šech společně ovládajících veřejných zadavatelů</w:t>
        </w:r>
      </w:ins>
      <w:del w:id="77" w:author="Fronček Szabová Laura" w:date="2025-10-30T13:25:00Z" w16du:dateUtc="2025-10-30T12:25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zadavatele a jiných subjektů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, což dokládá … 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(</w:t>
      </w:r>
      <w:r w:rsidR="00D200DB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listina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)</w:t>
      </w:r>
      <w:r w:rsidR="00684428" w:rsidRPr="00E632BC">
        <w:rPr>
          <w:rFonts w:ascii="Segoe UI" w:hAnsi="Segoe UI" w:cs="Segoe UI"/>
          <w:sz w:val="20"/>
          <w:szCs w:val="20"/>
        </w:rPr>
        <w:t xml:space="preserve"> …</w:t>
      </w:r>
      <w:r w:rsidR="00D200DB" w:rsidRPr="00E632BC">
        <w:rPr>
          <w:rFonts w:ascii="Segoe UI" w:hAnsi="Segoe UI" w:cs="Segoe UI"/>
          <w:sz w:val="20"/>
          <w:szCs w:val="20"/>
        </w:rPr>
        <w:t xml:space="preserve">, současně </w:t>
      </w:r>
      <w:ins w:id="78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 xml:space="preserve">ovládající veřejní </w:t>
        </w:r>
      </w:ins>
      <w:r w:rsidR="00D200DB" w:rsidRPr="00E632BC">
        <w:rPr>
          <w:rFonts w:ascii="Segoe UI" w:hAnsi="Segoe UI" w:cs="Segoe UI"/>
          <w:sz w:val="20"/>
          <w:szCs w:val="20"/>
        </w:rPr>
        <w:t>zadavate</w:t>
      </w:r>
      <w:ins w:id="79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lé</w:t>
        </w:r>
      </w:ins>
      <w:del w:id="80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l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 </w:t>
      </w:r>
      <w:del w:id="81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s jinými subjekty 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mají </w:t>
      </w:r>
      <w:del w:id="82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společně </w:delText>
        </w:r>
      </w:del>
      <w:r w:rsidR="00D200DB" w:rsidRPr="00E632BC">
        <w:rPr>
          <w:rFonts w:ascii="Segoe UI" w:hAnsi="Segoe UI" w:cs="Segoe UI"/>
          <w:sz w:val="20"/>
          <w:szCs w:val="20"/>
        </w:rPr>
        <w:t>rozhodující vliv na strategické cíle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významná rozhodnutí </w:t>
      </w:r>
      <w:del w:id="83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dodavatele </w:delText>
        </w:r>
      </w:del>
      <w:ins w:id="84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ovládané osoby</w:t>
        </w:r>
        <w:r w:rsidR="00F734F7" w:rsidRPr="00E632BC">
          <w:rPr>
            <w:rFonts w:ascii="Segoe UI" w:hAnsi="Segoe UI" w:cs="Segoe UI"/>
            <w:sz w:val="20"/>
            <w:szCs w:val="20"/>
          </w:rPr>
          <w:t xml:space="preserve"> </w:t>
        </w:r>
      </w:ins>
      <w:r w:rsidR="00D200DB" w:rsidRPr="00E632BC">
        <w:rPr>
          <w:rFonts w:ascii="Segoe UI" w:hAnsi="Segoe UI" w:cs="Segoe UI"/>
          <w:sz w:val="20"/>
          <w:szCs w:val="20"/>
        </w:rPr>
        <w:t xml:space="preserve">a současně </w:t>
      </w:r>
      <w:ins w:id="85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takto ovládaná osoba</w:t>
        </w:r>
      </w:ins>
      <w:del w:id="86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dodavatel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 nesleduje žádné zájmy, které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jsou v rozporu se</w:t>
      </w:r>
      <w:r w:rsidR="007D2911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zájmy</w:t>
      </w:r>
      <w:ins w:id="87" w:author="Fronček Szabová Laura" w:date="2025-10-30T13:27:00Z" w16du:dateUtc="2025-10-30T12:27:00Z">
        <w:r w:rsidR="00F734F7">
          <w:rPr>
            <w:rFonts w:ascii="Segoe UI" w:hAnsi="Segoe UI" w:cs="Segoe UI"/>
            <w:sz w:val="20"/>
            <w:szCs w:val="20"/>
          </w:rPr>
          <w:t xml:space="preserve"> ovládajících veřejných zadavatelů.</w:t>
        </w:r>
      </w:ins>
      <w:r w:rsidR="00D200DB" w:rsidRPr="00E632BC">
        <w:rPr>
          <w:rFonts w:ascii="Segoe UI" w:hAnsi="Segoe UI" w:cs="Segoe UI"/>
          <w:sz w:val="20"/>
          <w:szCs w:val="20"/>
        </w:rPr>
        <w:t xml:space="preserve"> </w:t>
      </w:r>
      <w:del w:id="88" w:author="Fronček Szabová Laura" w:date="2025-10-30T13:27:00Z" w16du:dateUtc="2025-10-30T12:27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zadavatele a jiných ovládajících subjektů.</w:delText>
        </w:r>
      </w:del>
    </w:p>
    <w:p w14:paraId="06F7254A" w14:textId="47C3EEC4" w:rsidR="00205DCF" w:rsidRPr="00E632BC" w:rsidDel="00AB1270" w:rsidRDefault="00205DCF">
      <w:pPr>
        <w:widowControl w:val="0"/>
        <w:ind w:left="714" w:hanging="357"/>
        <w:jc w:val="both"/>
        <w:rPr>
          <w:del w:id="89" w:author="Švecova Jitka" w:date="2025-11-03T13:55:00Z" w16du:dateUtc="2025-11-03T12:55:00Z"/>
          <w:rFonts w:ascii="Segoe UI" w:hAnsi="Segoe UI" w:cs="Segoe UI"/>
          <w:sz w:val="20"/>
          <w:szCs w:val="20"/>
        </w:rPr>
        <w:pPrChange w:id="90" w:author="Švecova Jitka" w:date="2025-11-03T14:07:00Z" w16du:dateUtc="2025-11-03T13:07:00Z">
          <w:pPr>
            <w:ind w:left="709"/>
            <w:jc w:val="both"/>
          </w:pPr>
        </w:pPrChange>
      </w:pPr>
      <w:del w:id="91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063D1165" w14:textId="510ADA13" w:rsidR="00E47744" w:rsidRPr="00E632BC" w:rsidRDefault="00D0209F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  <w:pPrChange w:id="92" w:author="Švecova Jitka" w:date="2025-11-03T14:07:00Z" w16du:dateUtc="2025-11-03T13:07:00Z">
          <w:pPr>
            <w:pStyle w:val="Odstavecseseznamem"/>
            <w:numPr>
              <w:numId w:val="4"/>
            </w:numPr>
            <w:ind w:hanging="360"/>
            <w:jc w:val="both"/>
          </w:pPr>
        </w:pPrChange>
      </w:pPr>
      <w:ins w:id="93" w:author="Švecova Jitka" w:date="2025-11-06T15:22:00Z" w16du:dateUtc="2025-11-06T14:22:00Z">
        <w:r w:rsidRPr="00DA34ED">
          <w:rPr>
            <w:rFonts w:ascii="Segoe UI" w:hAnsi="Segoe UI" w:cs="Segoe UI"/>
            <w:sz w:val="20"/>
            <w:szCs w:val="20"/>
          </w:rPr>
          <w:t>je</w:t>
        </w:r>
        <w:r>
          <w:rPr>
            <w:rFonts w:ascii="Segoe UI" w:hAnsi="Segoe UI" w:cs="Segoe UI"/>
            <w:sz w:val="20"/>
            <w:szCs w:val="20"/>
          </w:rPr>
          <w:t xml:space="preserve"> více než</w:t>
        </w:r>
        <w:r w:rsidRPr="00DA34ED">
          <w:rPr>
            <w:rFonts w:ascii="Segoe UI" w:hAnsi="Segoe UI" w:cs="Segoe UI"/>
            <w:sz w:val="20"/>
            <w:szCs w:val="20"/>
          </w:rPr>
          <w:t xml:space="preserve"> 80 % celkové činnosti ovládané </w:t>
        </w:r>
        <w:r>
          <w:rPr>
            <w:rFonts w:ascii="Segoe UI" w:hAnsi="Segoe UI" w:cs="Segoe UI"/>
            <w:sz w:val="20"/>
            <w:szCs w:val="20"/>
          </w:rPr>
          <w:t>osoby</w:t>
        </w:r>
        <w:r w:rsidRPr="00DA34ED">
          <w:rPr>
            <w:rFonts w:ascii="Segoe UI" w:hAnsi="Segoe UI" w:cs="Segoe UI"/>
            <w:sz w:val="20"/>
            <w:szCs w:val="20"/>
          </w:rPr>
          <w:t xml:space="preserve"> prováděno při plnění úkolů</w:t>
        </w:r>
      </w:ins>
      <w:del w:id="94" w:author="Švecova Jitka" w:date="2025-11-06T15:22:00Z" w16du:dateUtc="2025-11-06T14:22:00Z">
        <w:r w:rsidR="004A1C70" w:rsidRPr="00E632BC" w:rsidDel="00D0209F">
          <w:rPr>
            <w:rFonts w:ascii="Segoe UI" w:hAnsi="Segoe UI" w:cs="Segoe UI"/>
            <w:sz w:val="20"/>
            <w:szCs w:val="20"/>
          </w:rPr>
          <w:delText>z celkové činnosti ovládaného dodavatele</w:delText>
        </w:r>
      </w:del>
      <w:ins w:id="95" w:author="Fronček Szabová Laura" w:date="2025-10-30T13:27:00Z" w16du:dateUtc="2025-10-30T12:27:00Z">
        <w:del w:id="96" w:author="Švecova Jitka" w:date="2025-11-06T15:22:00Z" w16du:dateUtc="2025-11-06T14:22:00Z">
          <w:r w:rsidR="00F734F7" w:rsidDel="00D0209F">
            <w:rPr>
              <w:rFonts w:ascii="Segoe UI" w:hAnsi="Segoe UI" w:cs="Segoe UI"/>
              <w:sz w:val="20"/>
              <w:szCs w:val="20"/>
            </w:rPr>
            <w:delText>osoby</w:delText>
          </w:r>
        </w:del>
      </w:ins>
      <w:del w:id="97" w:author="Švecova Jitka" w:date="2025-11-06T15:22:00Z" w16du:dateUtc="2025-11-06T14:22:00Z">
        <w:r w:rsidR="004A1C70" w:rsidRPr="00E632BC" w:rsidDel="00D0209F">
          <w:rPr>
            <w:rFonts w:ascii="Segoe UI" w:hAnsi="Segoe UI" w:cs="Segoe UI"/>
            <w:sz w:val="20"/>
            <w:szCs w:val="20"/>
          </w:rPr>
          <w:delText xml:space="preserve"> je 80</w:delText>
        </w:r>
        <w:r w:rsidR="00D94772" w:rsidRPr="00E632BC" w:rsidDel="00D0209F">
          <w:rPr>
            <w:rFonts w:ascii="Segoe UI" w:hAnsi="Segoe UI" w:cs="Segoe UI"/>
            <w:sz w:val="20"/>
            <w:szCs w:val="20"/>
          </w:rPr>
          <w:delText xml:space="preserve"> </w:delText>
        </w:r>
        <w:r w:rsidR="004A1C70" w:rsidRPr="00E632BC" w:rsidDel="00D0209F">
          <w:rPr>
            <w:rFonts w:ascii="Segoe UI" w:hAnsi="Segoe UI" w:cs="Segoe UI"/>
            <w:sz w:val="20"/>
            <w:szCs w:val="20"/>
          </w:rPr>
          <w:delText>% aktivit prováděno při plnění úkolů</w:delText>
        </w:r>
      </w:del>
      <w:r w:rsidR="004A1C70" w:rsidRPr="00E632BC">
        <w:rPr>
          <w:rFonts w:ascii="Segoe UI" w:hAnsi="Segoe UI" w:cs="Segoe UI"/>
          <w:sz w:val="20"/>
          <w:szCs w:val="20"/>
        </w:rPr>
        <w:t>, které jí byly svěřeny</w:t>
      </w:r>
      <w:ins w:id="98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 xml:space="preserve"> ovládajícími veřejnými</w:t>
        </w:r>
      </w:ins>
      <w:r w:rsidR="004A1C70" w:rsidRPr="00E632BC">
        <w:rPr>
          <w:rFonts w:ascii="Segoe UI" w:hAnsi="Segoe UI" w:cs="Segoe UI"/>
          <w:sz w:val="20"/>
          <w:szCs w:val="20"/>
        </w:rPr>
        <w:t xml:space="preserve"> </w:t>
      </w:r>
      <w:r w:rsidR="00C22EE2" w:rsidRPr="00E632BC">
        <w:rPr>
          <w:rFonts w:ascii="Segoe UI" w:hAnsi="Segoe UI" w:cs="Segoe UI"/>
          <w:sz w:val="20"/>
          <w:szCs w:val="20"/>
        </w:rPr>
        <w:t>zadavatel</w:t>
      </w:r>
      <w:ins w:id="99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>i</w:t>
        </w:r>
      </w:ins>
      <w:del w:id="100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>em</w:delText>
        </w:r>
      </w:del>
      <w:del w:id="101" w:author="Švecova Jitka" w:date="2025-11-06T15:22:00Z" w16du:dateUtc="2025-11-06T14:22:00Z">
        <w:r w:rsidR="00C22EE2" w:rsidRPr="00E632BC" w:rsidDel="00D0209F">
          <w:rPr>
            <w:rFonts w:ascii="Segoe UI" w:hAnsi="Segoe UI" w:cs="Segoe UI"/>
            <w:sz w:val="20"/>
            <w:szCs w:val="20"/>
          </w:rPr>
          <w:delText>,</w:delText>
        </w:r>
      </w:del>
      <w:del w:id="102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případně jinými veřejnými </w:delText>
        </w:r>
        <w:r w:rsidR="00AE5B00" w:rsidRPr="00E632BC" w:rsidDel="00F734F7">
          <w:rPr>
            <w:rFonts w:ascii="Segoe UI" w:hAnsi="Segoe UI" w:cs="Segoe UI"/>
            <w:sz w:val="20"/>
            <w:szCs w:val="20"/>
          </w:rPr>
          <w:delText>subjekty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  <w:r w:rsidR="00C22EE2" w:rsidRPr="00E632BC" w:rsidDel="00F734F7">
          <w:rPr>
            <w:rFonts w:ascii="Segoe UI" w:hAnsi="Segoe UI" w:cs="Segoe UI"/>
            <w:sz w:val="20"/>
            <w:szCs w:val="20"/>
          </w:rPr>
          <w:delText>uvedenými výše,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 jako ovládajícím(i) subjektem(y</w:delText>
        </w:r>
      </w:del>
      <w:r w:rsidR="004A1C70" w:rsidRPr="00E632BC">
        <w:rPr>
          <w:rFonts w:ascii="Segoe UI" w:hAnsi="Segoe UI" w:cs="Segoe UI"/>
          <w:sz w:val="20"/>
          <w:szCs w:val="20"/>
        </w:rPr>
        <w:t>)</w:t>
      </w:r>
      <w:r w:rsidR="00D94772" w:rsidRPr="00E632BC">
        <w:rPr>
          <w:rFonts w:ascii="Segoe UI" w:hAnsi="Segoe UI" w:cs="Segoe UI"/>
          <w:sz w:val="20"/>
          <w:szCs w:val="20"/>
        </w:rPr>
        <w:t>, což je zaznamenané v</w:t>
      </w:r>
      <w:del w:id="103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104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> </w:t>
        </w:r>
      </w:ins>
      <w:r w:rsidR="00D94772" w:rsidRPr="00E632BC">
        <w:rPr>
          <w:rFonts w:ascii="Segoe UI" w:hAnsi="Segoe UI" w:cs="Segoe UI"/>
          <w:sz w:val="20"/>
          <w:szCs w:val="20"/>
        </w:rPr>
        <w:t>účetnictví</w:t>
      </w:r>
      <w:ins w:id="105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 xml:space="preserve"> ovládané osoby</w:t>
        </w:r>
      </w:ins>
      <w:del w:id="106" w:author="Fronček Szabová Laura" w:date="2025-10-30T13:28:00Z" w16du:dateUtc="2025-10-30T12:28:00Z">
        <w:r w:rsidR="00D94772" w:rsidRPr="00E632BC" w:rsidDel="00F734F7">
          <w:rPr>
            <w:rFonts w:ascii="Segoe UI" w:hAnsi="Segoe UI" w:cs="Segoe UI"/>
            <w:sz w:val="20"/>
            <w:szCs w:val="20"/>
          </w:rPr>
          <w:delText xml:space="preserve"> dodavatele</w:delText>
        </w:r>
      </w:del>
      <w:r w:rsidR="00D94772" w:rsidRPr="00E632BC">
        <w:rPr>
          <w:rFonts w:ascii="Segoe UI" w:hAnsi="Segoe UI" w:cs="Segoe UI"/>
          <w:sz w:val="20"/>
          <w:szCs w:val="20"/>
        </w:rPr>
        <w:t xml:space="preserve">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>současně uvedeno v</w:t>
      </w:r>
      <w:r w:rsidR="00F879EB">
        <w:rPr>
          <w:rFonts w:ascii="Segoe UI" w:hAnsi="Segoe UI" w:cs="Segoe UI"/>
          <w:sz w:val="20"/>
          <w:szCs w:val="20"/>
        </w:rPr>
        <w:t> </w:t>
      </w:r>
      <w:ins w:id="107" w:author="Švecova Jitka" w:date="2025-11-06T15:22:00Z" w16du:dateUtc="2025-11-06T14:22:00Z"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>…</w:t>
        </w:r>
        <w:r w:rsidR="00856C8E">
          <w:rPr>
            <w:rFonts w:ascii="Segoe UI" w:hAnsi="Segoe UI" w:cs="Segoe UI"/>
            <w:sz w:val="20"/>
            <w:szCs w:val="20"/>
            <w:highlight w:val="lightGray"/>
          </w:rPr>
          <w:t>..</w:t>
        </w:r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  <w:r w:rsidR="00856C8E" w:rsidRPr="00DA34ED">
          <w:rPr>
            <w:rFonts w:ascii="Segoe UI" w:hAnsi="Segoe UI" w:cs="Segoe UI"/>
            <w:i/>
            <w:sz w:val="20"/>
            <w:szCs w:val="20"/>
            <w:highlight w:val="lightGray"/>
          </w:rPr>
          <w:t>(např. Výroční zpráva, Zprávě o hospodařen</w:t>
        </w:r>
        <w:r w:rsidR="00856C8E">
          <w:rPr>
            <w:rFonts w:ascii="Segoe UI" w:hAnsi="Segoe UI" w:cs="Segoe UI"/>
            <w:i/>
            <w:sz w:val="20"/>
            <w:szCs w:val="20"/>
            <w:highlight w:val="lightGray"/>
          </w:rPr>
          <w:t>í</w:t>
        </w:r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r w:rsidR="00856C8E">
          <w:rPr>
            <w:rFonts w:ascii="Segoe UI" w:hAnsi="Segoe UI" w:cs="Segoe UI"/>
            <w:sz w:val="20"/>
            <w:szCs w:val="20"/>
            <w:highlight w:val="lightGray"/>
          </w:rPr>
          <w:t>)</w:t>
        </w:r>
        <w:r w:rsidR="00856C8E" w:rsidRPr="00DA34ED">
          <w:rPr>
            <w:rFonts w:ascii="Segoe UI" w:hAnsi="Segoe UI" w:cs="Segoe UI"/>
            <w:sz w:val="20"/>
            <w:szCs w:val="20"/>
          </w:rPr>
          <w:t xml:space="preserve">, </w:t>
        </w:r>
      </w:ins>
      <w:del w:id="108" w:author="Švecova Jitka" w:date="2025-11-06T15:22:00Z" w16du:dateUtc="2025-11-06T14:22:00Z">
        <w:r w:rsidR="00D94772" w:rsidRPr="00E632BC" w:rsidDel="00856C8E">
          <w:rPr>
            <w:rFonts w:ascii="Segoe UI" w:hAnsi="Segoe UI" w:cs="Segoe UI"/>
            <w:i/>
            <w:sz w:val="20"/>
            <w:szCs w:val="20"/>
          </w:rPr>
          <w:delText xml:space="preserve">… </w:delText>
        </w:r>
        <w:r w:rsidR="00D94772" w:rsidRPr="00E632BC" w:rsidDel="00856C8E">
          <w:rPr>
            <w:rFonts w:ascii="Segoe UI" w:hAnsi="Segoe UI" w:cs="Segoe UI"/>
            <w:i/>
            <w:sz w:val="20"/>
            <w:szCs w:val="20"/>
            <w:highlight w:val="lightGray"/>
          </w:rPr>
          <w:delText>(např. Výroční zpráva, Zprávě o hospodaření</w:delText>
        </w:r>
        <w:r w:rsidR="00D94772" w:rsidRPr="00E632BC" w:rsidDel="00856C8E">
          <w:rPr>
            <w:rFonts w:ascii="Segoe UI" w:hAnsi="Segoe UI" w:cs="Segoe UI"/>
            <w:i/>
            <w:sz w:val="20"/>
            <w:szCs w:val="20"/>
          </w:rPr>
          <w:delText>, …..</w:delText>
        </w:r>
        <w:r w:rsidR="00C22EE2" w:rsidRPr="00E632BC" w:rsidDel="00856C8E">
          <w:rPr>
            <w:rFonts w:ascii="Segoe UI" w:hAnsi="Segoe UI" w:cs="Segoe UI"/>
            <w:i/>
            <w:sz w:val="20"/>
            <w:szCs w:val="20"/>
          </w:rPr>
          <w:delText>,</w:delText>
        </w:r>
        <w:r w:rsidR="00C22EE2" w:rsidRPr="00E632BC" w:rsidDel="00856C8E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C22EE2" w:rsidRPr="00E632BC">
        <w:rPr>
          <w:rFonts w:ascii="Segoe UI" w:hAnsi="Segoe UI" w:cs="Segoe UI"/>
          <w:sz w:val="20"/>
          <w:szCs w:val="20"/>
        </w:rPr>
        <w:t>přičemž je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C22EE2" w:rsidRPr="00E632BC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poslední </w:t>
      </w:r>
      <w:r w:rsidR="00C22EE2" w:rsidRPr="00E632BC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E632BC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E632BC">
        <w:rPr>
          <w:rFonts w:ascii="Segoe UI" w:hAnsi="Segoe UI" w:cs="Segoe UI"/>
          <w:sz w:val="20"/>
          <w:szCs w:val="20"/>
        </w:rPr>
        <w:t>.</w:t>
      </w:r>
      <w:r w:rsidR="006C7194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0A3C833E" w14:textId="089EBD91" w:rsidR="00AB1270" w:rsidRPr="00DE1407" w:rsidRDefault="005D3B29" w:rsidP="00AB1270">
      <w:pPr>
        <w:spacing w:after="120"/>
        <w:jc w:val="both"/>
        <w:rPr>
          <w:ins w:id="111" w:author="Švecova Jitka" w:date="2025-11-03T13:55:00Z" w16du:dateUtc="2025-11-03T12:55:00Z"/>
          <w:rFonts w:ascii="Segoe UI" w:hAnsi="Segoe UI" w:cs="Segoe UI"/>
          <w:sz w:val="20"/>
        </w:rPr>
      </w:pPr>
      <w:del w:id="112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lastRenderedPageBreak/>
          <w:delText>Uváděné dokumenty jsou přílohou k tomuto prohlášení,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.</w:delText>
        </w:r>
      </w:del>
      <w:ins w:id="113" w:author="Švecova Jitka" w:date="2025-11-03T13:55:00Z" w16du:dateUtc="2025-11-03T12:55:00Z">
        <w:r w:rsidR="00AB1270" w:rsidRPr="00DE1407">
          <w:rPr>
            <w:rFonts w:ascii="Segoe UI" w:hAnsi="Segoe UI" w:cs="Segoe UI"/>
            <w:sz w:val="20"/>
          </w:rPr>
          <w:t>Doklady potvrzující výše uvedené skutečnosti jsou přiloženy k tomuto prohlášení, případně jsou zveřejněny na adrese www</w:t>
        </w:r>
        <w:r w:rsidR="00AB1270" w:rsidRPr="00DE1407">
          <w:rPr>
            <w:rFonts w:ascii="Segoe UI" w:hAnsi="Segoe UI" w:cs="Segoe UI"/>
            <w:sz w:val="20"/>
            <w:shd w:val="clear" w:color="auto" w:fill="D0CECE" w:themeFill="background2" w:themeFillShade="E6"/>
          </w:rPr>
          <w:t xml:space="preserve">……… </w:t>
        </w:r>
        <w:r w:rsidR="00AB1270" w:rsidRPr="00DE1407">
          <w:rPr>
            <w:rFonts w:ascii="Segoe UI" w:hAnsi="Segoe UI" w:cs="Segoe UI"/>
            <w:sz w:val="20"/>
          </w:rPr>
          <w:t>.</w:t>
        </w:r>
      </w:ins>
    </w:p>
    <w:p w14:paraId="6FD11539" w14:textId="4E83A389" w:rsidR="005D3B29" w:rsidRPr="00E632BC" w:rsidDel="00AB1270" w:rsidRDefault="005D3B29" w:rsidP="005D3B29">
      <w:pPr>
        <w:ind w:left="709"/>
        <w:jc w:val="both"/>
        <w:rPr>
          <w:del w:id="114" w:author="Švecova Jitka" w:date="2025-11-03T13:55:00Z" w16du:dateUtc="2025-11-03T12:55:00Z"/>
          <w:rFonts w:ascii="Segoe UI" w:hAnsi="Segoe UI" w:cs="Segoe UI"/>
          <w:sz w:val="20"/>
          <w:szCs w:val="20"/>
        </w:rPr>
      </w:pPr>
    </w:p>
    <w:p w14:paraId="519D24FF" w14:textId="5050A5C4" w:rsidR="0059043C" w:rsidRPr="0080280C" w:rsidRDefault="00D94772" w:rsidP="0059043C">
      <w:pPr>
        <w:jc w:val="both"/>
        <w:rPr>
          <w:ins w:id="115" w:author="Švecova Jitka" w:date="2025-11-06T15:23:00Z" w16du:dateUtc="2025-11-06T14:23:00Z"/>
          <w:rFonts w:ascii="Segoe UI" w:hAnsi="Segoe UI" w:cs="Segoe UI"/>
          <w:sz w:val="20"/>
          <w:szCs w:val="20"/>
        </w:rPr>
      </w:pPr>
      <w:del w:id="116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Rovněž existuje předpoklad, že p</w:delText>
        </w:r>
      </w:del>
      <w:ins w:id="117" w:author="Švecova Jitka" w:date="2025-11-06T15:23:00Z" w16du:dateUtc="2025-11-06T14:23:00Z">
        <w:r w:rsidR="0059043C">
          <w:rPr>
            <w:rFonts w:ascii="Segoe UI" w:hAnsi="Segoe UI" w:cs="Segoe UI"/>
            <w:sz w:val="20"/>
            <w:szCs w:val="20"/>
          </w:rPr>
          <w:t>Ž</w:t>
        </w:r>
        <w:r w:rsidR="0059043C" w:rsidRPr="0080280C">
          <w:rPr>
            <w:rFonts w:ascii="Segoe UI" w:hAnsi="Segoe UI" w:cs="Segoe UI"/>
            <w:sz w:val="20"/>
            <w:szCs w:val="20"/>
          </w:rPr>
          <w:t>adatel</w:t>
        </w:r>
        <w:r w:rsidR="0059043C">
          <w:rPr>
            <w:rFonts w:ascii="Segoe UI" w:hAnsi="Segoe UI" w:cs="Segoe UI"/>
            <w:sz w:val="20"/>
            <w:szCs w:val="20"/>
          </w:rPr>
          <w:t>/p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říjemce si je vědom skutečnosti, že v případě přímého zadání ve smyslu § </w:t>
        </w:r>
        <w:r w:rsidR="0059043C">
          <w:rPr>
            <w:rFonts w:ascii="Segoe UI" w:hAnsi="Segoe UI" w:cs="Segoe UI"/>
            <w:sz w:val="20"/>
            <w:szCs w:val="20"/>
          </w:rPr>
          <w:t>11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ZZVZ je v návaznosti na nařízení Evropského parlamentu a Rady (EU) č. 1046/2018 možné proplatit podporu EU pouze na způsobilé výdaje, které skutečně vznikly v souvislosti s realizací projektu. Poskytovatelem podpory proto nelze proplácet podporu EU na jakýkoliv zisk</w:t>
        </w:r>
        <w:r w:rsidR="0059043C">
          <w:rPr>
            <w:rStyle w:val="Znakapoznpodarou"/>
            <w:rFonts w:ascii="Segoe UI" w:hAnsi="Segoe UI" w:cs="Segoe UI"/>
            <w:sz w:val="20"/>
            <w:szCs w:val="20"/>
          </w:rPr>
          <w:footnoteReference w:id="3"/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(ziskovou marži) vzniklý z plnění poskytovaného</w:t>
        </w:r>
        <w:r w:rsidR="0059043C">
          <w:rPr>
            <w:rFonts w:ascii="Segoe UI" w:hAnsi="Segoe UI" w:cs="Segoe UI"/>
            <w:sz w:val="20"/>
            <w:szCs w:val="20"/>
          </w:rPr>
          <w:t xml:space="preserve"> na základě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přímého zadání mezi příjemcem podpory a </w:t>
        </w:r>
        <w:r w:rsidR="0059043C">
          <w:rPr>
            <w:rFonts w:ascii="Segoe UI" w:hAnsi="Segoe UI" w:cs="Segoe UI"/>
            <w:sz w:val="20"/>
            <w:szCs w:val="20"/>
          </w:rPr>
          <w:t>ovládanou osobou</w:t>
        </w:r>
        <w:r w:rsidR="0059043C" w:rsidRPr="0080280C">
          <w:rPr>
            <w:rFonts w:ascii="Segoe UI" w:hAnsi="Segoe UI" w:cs="Segoe UI"/>
            <w:sz w:val="20"/>
            <w:szCs w:val="20"/>
          </w:rPr>
          <w:t>. V případě identifikace takové situace bude vykázaný zisk (zisková marže) vždy považován za 100 % nezpůsobilý výdaj.</w:t>
        </w:r>
      </w:ins>
    </w:p>
    <w:p w14:paraId="14A11C3D" w14:textId="77777777" w:rsidR="0059043C" w:rsidRPr="0080280C" w:rsidRDefault="0059043C" w:rsidP="0059043C">
      <w:pPr>
        <w:jc w:val="both"/>
        <w:rPr>
          <w:ins w:id="121" w:author="Švecova Jitka" w:date="2025-11-06T15:23:00Z" w16du:dateUtc="2025-11-06T14:23:00Z"/>
          <w:rFonts w:ascii="Segoe UI" w:hAnsi="Segoe UI" w:cs="Segoe UI"/>
          <w:sz w:val="20"/>
          <w:szCs w:val="20"/>
        </w:rPr>
      </w:pPr>
      <w:ins w:id="122" w:author="Švecova Jitka" w:date="2025-11-06T15:23:00Z" w16du:dateUtc="2025-11-06T14:23:00Z">
        <w:r w:rsidRPr="0080280C">
          <w:rPr>
            <w:rFonts w:ascii="Segoe UI" w:hAnsi="Segoe UI" w:cs="Segoe UI"/>
            <w:sz w:val="20"/>
            <w:szCs w:val="20"/>
          </w:rPr>
          <w:t>Žadatel</w:t>
        </w:r>
        <w:r>
          <w:rPr>
            <w:rFonts w:ascii="Segoe UI" w:hAnsi="Segoe UI" w:cs="Segoe UI"/>
            <w:sz w:val="20"/>
            <w:szCs w:val="20"/>
          </w:rPr>
          <w:t>/p</w:t>
        </w:r>
        <w:r w:rsidRPr="0080280C">
          <w:rPr>
            <w:rFonts w:ascii="Segoe UI" w:hAnsi="Segoe UI" w:cs="Segoe UI"/>
            <w:sz w:val="20"/>
            <w:szCs w:val="20"/>
          </w:rPr>
          <w:t>říjemce</w:t>
        </w:r>
        <w:r>
          <w:rPr>
            <w:rFonts w:ascii="Segoe UI" w:hAnsi="Segoe UI" w:cs="Segoe UI"/>
            <w:sz w:val="20"/>
            <w:szCs w:val="20"/>
          </w:rPr>
          <w:t xml:space="preserve"> </w:t>
        </w:r>
        <w:r w:rsidRPr="0080280C">
          <w:rPr>
            <w:rFonts w:ascii="Segoe UI" w:hAnsi="Segoe UI" w:cs="Segoe UI"/>
            <w:sz w:val="20"/>
            <w:szCs w:val="20"/>
          </w:rPr>
          <w:t xml:space="preserve">zároveň prohlašuje, že uzavřením smlouvy na požadované plnění přímo </w:t>
        </w:r>
        <w:r>
          <w:rPr>
            <w:rFonts w:ascii="Segoe UI" w:hAnsi="Segoe UI" w:cs="Segoe UI"/>
            <w:sz w:val="20"/>
            <w:szCs w:val="20"/>
          </w:rPr>
          <w:t>s ovládanou</w:t>
        </w:r>
        <w:r w:rsidRPr="0080280C">
          <w:rPr>
            <w:rFonts w:ascii="Segoe UI" w:hAnsi="Segoe UI" w:cs="Segoe UI"/>
            <w:sz w:val="20"/>
            <w:szCs w:val="20"/>
          </w:rPr>
          <w:t xml:space="preserve"> osobou</w:t>
        </w:r>
        <w:r>
          <w:rPr>
            <w:rFonts w:ascii="Segoe UI" w:hAnsi="Segoe UI" w:cs="Segoe UI"/>
            <w:sz w:val="20"/>
            <w:szCs w:val="20"/>
          </w:rPr>
          <w:t>,</w:t>
        </w:r>
        <w:r w:rsidRPr="0080280C">
          <w:rPr>
            <w:rFonts w:ascii="Segoe UI" w:hAnsi="Segoe UI" w:cs="Segoe UI"/>
            <w:sz w:val="20"/>
            <w:szCs w:val="20"/>
          </w:rPr>
          <w:t xml:space="preserve"> jakožto dodavatelem</w:t>
        </w:r>
        <w:r>
          <w:rPr>
            <w:rFonts w:ascii="Segoe UI" w:hAnsi="Segoe UI" w:cs="Segoe UI"/>
            <w:sz w:val="20"/>
            <w:szCs w:val="20"/>
          </w:rPr>
          <w:t>,</w:t>
        </w:r>
        <w:r w:rsidRPr="0080280C">
          <w:rPr>
            <w:rFonts w:ascii="Segoe UI" w:hAnsi="Segoe UI" w:cs="Segoe UI"/>
            <w:sz w:val="20"/>
            <w:szCs w:val="20"/>
          </w:rPr>
          <w:t xml:space="preserve"> j</w:t>
        </w:r>
        <w:r>
          <w:rPr>
            <w:rFonts w:ascii="Segoe UI" w:hAnsi="Segoe UI" w:cs="Segoe UI"/>
            <w:sz w:val="20"/>
            <w:szCs w:val="20"/>
          </w:rPr>
          <w:t>e</w:t>
        </w:r>
        <w:r w:rsidRPr="0080280C">
          <w:rPr>
            <w:rFonts w:ascii="Segoe UI" w:hAnsi="Segoe UI" w:cs="Segoe UI"/>
            <w:sz w:val="20"/>
            <w:szCs w:val="20"/>
          </w:rPr>
          <w:t xml:space="preserve"> současně </w:t>
        </w:r>
        <w:r>
          <w:rPr>
            <w:rFonts w:ascii="Segoe UI" w:hAnsi="Segoe UI" w:cs="Segoe UI"/>
            <w:sz w:val="20"/>
            <w:szCs w:val="20"/>
          </w:rPr>
          <w:t>zajištěno naplnění zásad</w:t>
        </w:r>
        <w:r w:rsidRPr="0080280C">
          <w:rPr>
            <w:rFonts w:ascii="Segoe UI" w:hAnsi="Segoe UI" w:cs="Segoe UI"/>
            <w:sz w:val="20"/>
            <w:szCs w:val="20"/>
          </w:rPr>
          <w:t xml:space="preserve"> hospodárnost</w:t>
        </w:r>
        <w:r>
          <w:rPr>
            <w:rFonts w:ascii="Segoe UI" w:hAnsi="Segoe UI" w:cs="Segoe UI"/>
            <w:sz w:val="20"/>
            <w:szCs w:val="20"/>
          </w:rPr>
          <w:t>i</w:t>
        </w:r>
        <w:r w:rsidRPr="0080280C">
          <w:rPr>
            <w:rFonts w:ascii="Segoe UI" w:hAnsi="Segoe UI" w:cs="Segoe UI"/>
            <w:sz w:val="20"/>
            <w:szCs w:val="20"/>
          </w:rPr>
          <w:t>, efektivnost</w:t>
        </w:r>
        <w:r>
          <w:rPr>
            <w:rFonts w:ascii="Segoe UI" w:hAnsi="Segoe UI" w:cs="Segoe UI"/>
            <w:sz w:val="20"/>
            <w:szCs w:val="20"/>
          </w:rPr>
          <w:t>i</w:t>
        </w:r>
        <w:r w:rsidRPr="0080280C">
          <w:rPr>
            <w:rFonts w:ascii="Segoe UI" w:hAnsi="Segoe UI" w:cs="Segoe UI"/>
            <w:sz w:val="20"/>
            <w:szCs w:val="20"/>
          </w:rPr>
          <w:t xml:space="preserve"> a účelnost</w:t>
        </w:r>
        <w:r>
          <w:rPr>
            <w:rFonts w:ascii="Segoe UI" w:hAnsi="Segoe UI" w:cs="Segoe UI"/>
            <w:sz w:val="20"/>
            <w:szCs w:val="20"/>
          </w:rPr>
          <w:t>i vynaložených prostředků</w:t>
        </w:r>
        <w:r w:rsidRPr="0080280C">
          <w:rPr>
            <w:rFonts w:ascii="Segoe UI" w:hAnsi="Segoe UI" w:cs="Segoe UI"/>
            <w:sz w:val="20"/>
            <w:szCs w:val="20"/>
          </w:rPr>
          <w:t>.</w:t>
        </w:r>
      </w:ins>
    </w:p>
    <w:p w14:paraId="2F466E98" w14:textId="01B9F628" w:rsidR="00B64DB3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del w:id="123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o dobu udržitelnosti projektu </w:delText>
        </w:r>
      </w:del>
      <w:del w:id="124" w:author="Švecova Jitka" w:date="2025-11-03T13:56:00Z" w16du:dateUtc="2025-11-03T12:56:00Z">
        <w:r w:rsidRPr="00E632BC" w:rsidDel="00AB1270">
          <w:rPr>
            <w:rFonts w:ascii="Segoe UI" w:hAnsi="Segoe UI" w:cs="Segoe UI"/>
            <w:sz w:val="20"/>
            <w:szCs w:val="20"/>
          </w:rPr>
          <w:delText xml:space="preserve">OPŽP č.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125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bude smluvní dodavatel</w:delText>
        </w:r>
      </w:del>
      <w:ins w:id="126" w:author="Fronček Szabová Laura" w:date="2025-10-30T13:29:00Z" w16du:dateUtc="2025-10-30T12:29:00Z">
        <w:del w:id="127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ovládaná osoba</w:delText>
          </w:r>
        </w:del>
      </w:ins>
      <w:del w:id="128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schopen</w:delText>
        </w:r>
      </w:del>
      <w:ins w:id="129" w:author="Fronček Szabová Laura" w:date="2025-10-30T13:29:00Z" w16du:dateUtc="2025-10-30T12:29:00Z">
        <w:del w:id="130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a</w:delText>
          </w:r>
        </w:del>
      </w:ins>
      <w:del w:id="131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plnit své závazky z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 xml:space="preserve"> 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 xml:space="preserve">uzavřené smlouvy, případně poskytovaná činnost bude 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 xml:space="preserve">následně 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>zajištěna jin</w:delText>
        </w:r>
      </w:del>
      <w:ins w:id="132" w:author="Fronček Szabová Laura" w:date="2025-10-30T13:29:00Z" w16du:dateUtc="2025-10-30T12:29:00Z">
        <w:del w:id="133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ou</w:delText>
          </w:r>
        </w:del>
      </w:ins>
      <w:del w:id="134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ým ovládan</w:delText>
        </w:r>
      </w:del>
      <w:ins w:id="135" w:author="Fronček Szabová Laura" w:date="2025-10-30T13:29:00Z" w16du:dateUtc="2025-10-30T12:29:00Z">
        <w:del w:id="136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 xml:space="preserve">ou osobou </w:delText>
          </w:r>
        </w:del>
      </w:ins>
      <w:del w:id="137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ým dodavatelem</w:delText>
        </w:r>
        <w:r w:rsidR="00811944" w:rsidRPr="00E632BC" w:rsidDel="0059043C">
          <w:rPr>
            <w:rFonts w:ascii="Segoe UI" w:hAnsi="Segoe UI" w:cs="Segoe UI"/>
            <w:sz w:val="20"/>
            <w:szCs w:val="20"/>
          </w:rPr>
          <w:delText xml:space="preserve"> dle § 11 ZZVZ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>, kter</w:delText>
        </w:r>
      </w:del>
      <w:ins w:id="138" w:author="Fronček Szabová Laura" w:date="2025-10-30T13:29:00Z" w16du:dateUtc="2025-10-30T12:29:00Z">
        <w:del w:id="139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á</w:delText>
          </w:r>
        </w:del>
      </w:ins>
      <w:del w:id="140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ý bude 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>rovněž splňovat podmín</w:delText>
        </w:r>
      </w:del>
      <w:ins w:id="141" w:author="Fronček Szabová Laura" w:date="2025-10-30T13:30:00Z" w16du:dateUtc="2025-10-30T12:30:00Z">
        <w:del w:id="142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ky ZZVZ.</w:delText>
          </w:r>
        </w:del>
      </w:ins>
      <w:del w:id="143" w:author="Švecova Jitka" w:date="2025-11-06T15:23:00Z" w16du:dateUtc="2025-11-06T14:23:00Z">
        <w:r w:rsidR="001501AC" w:rsidRPr="00E632BC" w:rsidDel="0059043C">
          <w:rPr>
            <w:rFonts w:ascii="Segoe UI" w:hAnsi="Segoe UI" w:cs="Segoe UI"/>
            <w:sz w:val="20"/>
            <w:szCs w:val="20"/>
          </w:rPr>
          <w:delText>ku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144" w:author="Fronček Szabová Laura" w:date="2025-10-30T13:30:00Z" w16du:dateUtc="2025-10-30T12:30:00Z">
        <w:r w:rsidRPr="00E632BC" w:rsidDel="00F734F7">
          <w:rPr>
            <w:rFonts w:ascii="Segoe UI" w:hAnsi="Segoe UI" w:cs="Segoe UI"/>
            <w:sz w:val="20"/>
            <w:szCs w:val="20"/>
          </w:rPr>
          <w:delText xml:space="preserve">80 % </w:delText>
        </w:r>
        <w:r w:rsidR="00657E5A" w:rsidRPr="00E632BC" w:rsidDel="00F734F7">
          <w:rPr>
            <w:rFonts w:ascii="Segoe UI" w:hAnsi="Segoe UI" w:cs="Segoe UI"/>
            <w:sz w:val="20"/>
            <w:szCs w:val="20"/>
          </w:rPr>
          <w:delText>celkové</w:delText>
        </w:r>
        <w:r w:rsidRPr="00E632BC" w:rsidDel="00F734F7">
          <w:rPr>
            <w:rFonts w:ascii="Segoe UI" w:hAnsi="Segoe UI" w:cs="Segoe UI"/>
            <w:sz w:val="20"/>
            <w:szCs w:val="20"/>
          </w:rPr>
          <w:delText xml:space="preserve"> činn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osti pro </w:delText>
        </w:r>
        <w:r w:rsidR="00B0069E" w:rsidRPr="00E632BC" w:rsidDel="00F734F7">
          <w:rPr>
            <w:rFonts w:ascii="Segoe UI" w:hAnsi="Segoe UI" w:cs="Segoe UI"/>
            <w:sz w:val="20"/>
            <w:szCs w:val="20"/>
          </w:rPr>
          <w:delText xml:space="preserve">zadavatele jako 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příjemce podpory </w:delText>
        </w:r>
        <w:r w:rsidR="00B0069E" w:rsidRPr="00E632BC" w:rsidDel="00F734F7">
          <w:rPr>
            <w:rFonts w:ascii="Segoe UI" w:hAnsi="Segoe UI" w:cs="Segoe UI"/>
            <w:sz w:val="20"/>
            <w:szCs w:val="20"/>
          </w:rPr>
          <w:delText xml:space="preserve">z 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OPŽP. </w:delText>
        </w:r>
      </w:del>
    </w:p>
    <w:p w14:paraId="0B07442E" w14:textId="51038A1F" w:rsidR="00D94772" w:rsidRPr="00E632BC" w:rsidDel="00AB1270" w:rsidRDefault="001501AC" w:rsidP="007D2F34">
      <w:pPr>
        <w:jc w:val="both"/>
        <w:rPr>
          <w:del w:id="145" w:author="Švecova Jitka" w:date="2025-11-03T13:56:00Z" w16du:dateUtc="2025-11-03T12:56:00Z"/>
          <w:rFonts w:ascii="Segoe UI" w:hAnsi="Segoe UI" w:cs="Segoe UI"/>
          <w:sz w:val="20"/>
          <w:szCs w:val="20"/>
        </w:rPr>
      </w:pPr>
      <w:del w:id="146" w:author="Švecova Jitka" w:date="2025-11-03T13:56:00Z" w16du:dateUtc="2025-11-03T12:56:00Z">
        <w:r w:rsidRPr="00E632BC" w:rsidDel="00AB1270">
          <w:rPr>
            <w:rFonts w:ascii="Segoe UI" w:hAnsi="Segoe UI" w:cs="Segoe UI"/>
            <w:sz w:val="20"/>
            <w:szCs w:val="20"/>
          </w:rPr>
          <w:delText xml:space="preserve">Dodavatel 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 xml:space="preserve">je </w:delText>
        </w:r>
        <w:r w:rsidR="00811944" w:rsidRPr="00E632BC" w:rsidDel="00AB1270">
          <w:rPr>
            <w:rFonts w:ascii="Segoe UI" w:hAnsi="Segoe UI" w:cs="Segoe UI"/>
            <w:sz w:val="20"/>
            <w:szCs w:val="20"/>
          </w:rPr>
          <w:delText xml:space="preserve">současně 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 xml:space="preserve">jako povinná osoba dle § 5 zákona č. 255/2012 Sb., o kontrole (kontrolní řád), </w:delText>
        </w:r>
        <w:r w:rsidR="007D5B31" w:rsidRPr="00E632BC" w:rsidDel="00AB1270">
          <w:rPr>
            <w:rFonts w:ascii="Segoe UI" w:hAnsi="Segoe UI" w:cs="Segoe UI"/>
            <w:sz w:val="20"/>
            <w:szCs w:val="20"/>
          </w:rPr>
          <w:delText>ve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="007D5B31" w:rsidRPr="00E632BC" w:rsidDel="00AB1270">
          <w:rPr>
            <w:rFonts w:ascii="Segoe UI" w:hAnsi="Segoe UI" w:cs="Segoe UI"/>
            <w:sz w:val="20"/>
            <w:szCs w:val="20"/>
          </w:rPr>
          <w:delText>znění pozdějších předpisů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>, schopen z účetnictví prokázat naplnění podmínek 80 % celkové činnosti</w:delText>
        </w:r>
        <w:r w:rsidR="00811944" w:rsidRPr="00E632BC" w:rsidDel="00AB1270">
          <w:rPr>
            <w:rFonts w:ascii="Segoe UI" w:hAnsi="Segoe UI" w:cs="Segoe UI"/>
            <w:sz w:val="20"/>
            <w:szCs w:val="20"/>
          </w:rPr>
          <w:delText xml:space="preserve"> pro zadavatele, případně i pro jiné veřejné subjekty, kteří jej vlastní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</w:p>
    <w:p w14:paraId="1E008436" w14:textId="48A2895F" w:rsidR="00811944" w:rsidRPr="00E632BC" w:rsidDel="00B64DB3" w:rsidRDefault="00811944" w:rsidP="007D2F34">
      <w:pPr>
        <w:jc w:val="both"/>
        <w:rPr>
          <w:del w:id="147" w:author="Švecova Jitka" w:date="2025-11-03T14:08:00Z" w16du:dateUtc="2025-11-03T13:08:00Z"/>
          <w:rFonts w:ascii="Segoe UI" w:hAnsi="Segoe UI" w:cs="Segoe UI"/>
          <w:sz w:val="20"/>
          <w:szCs w:val="20"/>
        </w:rPr>
      </w:pPr>
    </w:p>
    <w:p w14:paraId="14DCD7D2" w14:textId="6B84378C" w:rsidR="005D3B29" w:rsidRPr="00E632BC" w:rsidDel="00B64DB3" w:rsidRDefault="005D3B29" w:rsidP="007D2F34">
      <w:pPr>
        <w:jc w:val="both"/>
        <w:rPr>
          <w:del w:id="148" w:author="Švecova Jitka" w:date="2025-11-03T14:08:00Z" w16du:dateUtc="2025-11-03T13:08:00Z"/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0CA0" w:rsidRPr="00E632BC" w14:paraId="242934C4" w14:textId="77777777" w:rsidTr="00D94772">
        <w:tc>
          <w:tcPr>
            <w:tcW w:w="4530" w:type="dxa"/>
          </w:tcPr>
          <w:p w14:paraId="2EAF14B2" w14:textId="52E01E2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V……………………… dne ……………..</w:t>
            </w:r>
          </w:p>
          <w:p w14:paraId="0DB9C02B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2E0CA0" w:rsidRDefault="002E0CA0" w:rsidP="002E0CA0">
            <w:pPr>
              <w:rPr>
                <w:ins w:id="149" w:author="Švecova Jitka" w:date="2025-11-03T13:56:00Z" w16du:dateUtc="2025-11-03T12:56:00Z"/>
                <w:rFonts w:ascii="Segoe UI" w:hAnsi="Segoe UI" w:cs="Segoe UI"/>
                <w:sz w:val="20"/>
                <w:szCs w:val="20"/>
              </w:rPr>
            </w:pPr>
          </w:p>
          <w:p w14:paraId="57417A17" w14:textId="77777777" w:rsidR="00AB1270" w:rsidRDefault="00AB1270" w:rsidP="002E0CA0">
            <w:pPr>
              <w:rPr>
                <w:ins w:id="150" w:author="Švecova Jitka" w:date="2025-11-03T13:56:00Z" w16du:dateUtc="2025-11-03T12:56:00Z"/>
                <w:rFonts w:ascii="Segoe UI" w:hAnsi="Segoe UI" w:cs="Segoe UI"/>
                <w:sz w:val="20"/>
                <w:szCs w:val="20"/>
              </w:rPr>
            </w:pPr>
          </w:p>
          <w:p w14:paraId="3B029917" w14:textId="77777777" w:rsidR="00AB1270" w:rsidRPr="00E632BC" w:rsidRDefault="00AB127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271277E0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(</w:t>
            </w:r>
            <w:r w:rsidRPr="00E632BC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E632BC" w14:paraId="6611DCA1" w14:textId="77777777" w:rsidTr="00D94772">
        <w:tc>
          <w:tcPr>
            <w:tcW w:w="4530" w:type="dxa"/>
          </w:tcPr>
          <w:p w14:paraId="5BDA025E" w14:textId="77777777" w:rsidR="00D94772" w:rsidRPr="00E632BC" w:rsidRDefault="00D94772" w:rsidP="007D2F34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30E60DF5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7D5B31" w:rsidRPr="00E632BC">
              <w:rPr>
                <w:rFonts w:ascii="Segoe UI" w:hAnsi="Segoe UI" w:cs="Segoe UI"/>
                <w:sz w:val="20"/>
                <w:szCs w:val="20"/>
              </w:rPr>
              <w:t>e</w:t>
            </w:r>
            <w:r w:rsidRPr="00E632BC">
              <w:rPr>
                <w:rFonts w:ascii="Segoe UI" w:hAnsi="Segoe UI" w:cs="Segoe UI"/>
                <w:sz w:val="20"/>
                <w:szCs w:val="20"/>
              </w:rPr>
              <w:t xml:space="preserve">/příjemce podpory </w:t>
            </w:r>
            <w:del w:id="151" w:author="Švecova Jitka" w:date="2025-11-03T13:56:00Z" w16du:dateUtc="2025-11-03T12:56:00Z">
              <w:r w:rsidRPr="00E632BC" w:rsidDel="00AB1270">
                <w:rPr>
                  <w:rFonts w:ascii="Segoe UI" w:hAnsi="Segoe UI" w:cs="Segoe UI"/>
                  <w:sz w:val="20"/>
                  <w:szCs w:val="20"/>
                </w:rPr>
                <w:delText>OPŽP</w:delText>
              </w:r>
            </w:del>
          </w:p>
        </w:tc>
      </w:tr>
    </w:tbl>
    <w:p w14:paraId="5649F251" w14:textId="77777777" w:rsidR="00687122" w:rsidRPr="00E632BC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E632BC" w:rsidSect="00CC7D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C165" w14:textId="77777777" w:rsidR="00022DB6" w:rsidRDefault="00022DB6" w:rsidP="00687122">
      <w:pPr>
        <w:spacing w:after="0" w:line="240" w:lineRule="auto"/>
      </w:pPr>
      <w:r>
        <w:separator/>
      </w:r>
    </w:p>
  </w:endnote>
  <w:endnote w:type="continuationSeparator" w:id="0">
    <w:p w14:paraId="3DABE17C" w14:textId="77777777" w:rsidR="00022DB6" w:rsidRDefault="00022DB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3440" w14:textId="74309A68" w:rsidR="00F734F7" w:rsidRDefault="00F734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A0824B" wp14:editId="186E392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56928094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F5E01" w14:textId="1A2617AB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824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EDF5E01" w14:textId="1A2617AB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56595098" w:rsidR="00CD42E6" w:rsidRPr="00F879EB" w:rsidRDefault="00F734F7" w:rsidP="00F879EB">
    <w:pPr>
      <w:pStyle w:val="Zpat"/>
      <w:jc w:val="right"/>
      <w:rPr>
        <w:rFonts w:ascii="Segoe UI" w:hAnsi="Segoe UI" w:cs="Segoe UI"/>
        <w:sz w:val="20"/>
        <w:szCs w:val="20"/>
      </w:rPr>
    </w:pPr>
    <w:del w:id="152" w:author="Švecova Jitka" w:date="2025-11-07T09:14:00Z" w16du:dateUtc="2025-11-07T08:14:00Z">
      <w:r w:rsidDel="00F95749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CE56DA6" wp14:editId="079C5E29">
                <wp:simplePos x="901700" y="1029970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98525" cy="357505"/>
                <wp:effectExtent l="0" t="0" r="15875" b="0"/>
                <wp:wrapNone/>
                <wp:docPr id="379766943" name="Textové pole 3" descr="Interní informac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AE2836" w14:textId="2C892059" w:rsidR="00F734F7" w:rsidRPr="00F734F7" w:rsidRDefault="00F734F7" w:rsidP="00F734F7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F734F7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Interní infor</w:t>
                            </w:r>
                            <w:del w:id="153" w:author="Švecova Jitka" w:date="2025-11-07T09:14:00Z" w16du:dateUtc="2025-11-07T08:14:00Z">
                              <w:r w:rsidRPr="00F734F7" w:rsidDel="00F95749">
                                <w:rPr>
                                  <w:rFonts w:ascii="Calibri" w:eastAsia="Calibri" w:hAnsi="Calibri" w:cs="Calibri"/>
                                  <w:noProof/>
                                  <w:color w:val="008000"/>
                                  <w:sz w:val="20"/>
                                  <w:szCs w:val="20"/>
                                </w:rPr>
                                <w:delText>m</w:delText>
                              </w:r>
                            </w:del>
                            <w:r w:rsidRPr="00F734F7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E56DA6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  <v:textbox style="mso-fit-shape-to-text:t" inset="0,0,0,15pt">
                  <w:txbxContent>
                    <w:p w14:paraId="48AE2836" w14:textId="2C892059" w:rsidR="00F734F7" w:rsidRPr="00F734F7" w:rsidRDefault="00F734F7" w:rsidP="00F734F7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</w:pPr>
                      <w:r w:rsidRPr="00F734F7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Interní infor</w:t>
                      </w:r>
                      <w:del w:id="154" w:author="Švecova Jitka" w:date="2025-11-07T09:14:00Z" w16du:dateUtc="2025-11-07T08:14:00Z">
                        <w:r w:rsidRPr="00F734F7" w:rsidDel="00F95749">
                          <w:rPr>
                            <w:rFonts w:ascii="Calibri" w:eastAsia="Calibri" w:hAnsi="Calibri" w:cs="Calibri"/>
                            <w:noProof/>
                            <w:color w:val="008000"/>
                            <w:sz w:val="20"/>
                            <w:szCs w:val="20"/>
                          </w:rPr>
                          <w:delText>m</w:delText>
                        </w:r>
                      </w:del>
                      <w:r w:rsidRPr="00F734F7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ace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1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879EB" w:rsidRPr="00F41FE4">
          <w:rPr>
            <w:rFonts w:ascii="Segoe UI" w:hAnsi="Segoe UI" w:cs="Segoe UI"/>
            <w:sz w:val="16"/>
            <w:szCs w:val="20"/>
          </w:rPr>
          <w:t>/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2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C362" w14:textId="4D0FBFC3" w:rsidR="002E0CA0" w:rsidRDefault="00F734F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3C69EA" wp14:editId="1B9F59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160915869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EB2808" w14:textId="4F6BB8B6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C69E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63EB2808" w14:textId="4F6BB8B6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0CA0" w:rsidRPr="002C5B0A">
      <w:rPr>
        <w:noProof/>
        <w:lang w:eastAsia="cs-CZ"/>
      </w:rPr>
      <w:drawing>
        <wp:inline distT="0" distB="0" distL="0" distR="0" wp14:anchorId="567B28EC" wp14:editId="4DDDD9B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2CD7E" w14:textId="77777777" w:rsidR="00022DB6" w:rsidRDefault="00022DB6" w:rsidP="00687122">
      <w:pPr>
        <w:spacing w:after="0" w:line="240" w:lineRule="auto"/>
      </w:pPr>
      <w:r>
        <w:separator/>
      </w:r>
    </w:p>
  </w:footnote>
  <w:footnote w:type="continuationSeparator" w:id="0">
    <w:p w14:paraId="5B6E4401" w14:textId="77777777" w:rsidR="00022DB6" w:rsidRDefault="00022DB6" w:rsidP="00687122">
      <w:pPr>
        <w:spacing w:after="0" w:line="240" w:lineRule="auto"/>
      </w:pPr>
      <w:r>
        <w:continuationSeparator/>
      </w:r>
    </w:p>
  </w:footnote>
  <w:footnote w:id="1">
    <w:p w14:paraId="19E32481" w14:textId="42294EA9" w:rsidR="00712012" w:rsidRPr="006C7194" w:rsidRDefault="00712012">
      <w:pPr>
        <w:pStyle w:val="Textpoznpodarou"/>
        <w:jc w:val="both"/>
        <w:rPr>
          <w:rFonts w:ascii="Segoe UI" w:hAnsi="Segoe UI" w:cs="Segoe UI"/>
          <w:sz w:val="16"/>
          <w:szCs w:val="16"/>
        </w:rPr>
        <w:pPrChange w:id="13" w:author="Švecova Jitka" w:date="2025-11-07T09:11:00Z" w16du:dateUtc="2025-11-07T08:11:00Z">
          <w:pPr>
            <w:pStyle w:val="Textpoznpodarou"/>
          </w:pPr>
        </w:pPrChange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2E0CA0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5F99A820" w:rsidR="006C7194" w:rsidRDefault="006C7194" w:rsidP="00543FED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ins w:id="109" w:author="Fronček Szabová Laura" w:date="2025-10-30T13:30:00Z" w16du:dateUtc="2025-10-30T12:30:00Z">
        <w:r w:rsidR="00F734F7" w:rsidRPr="00CF6710">
          <w:rPr>
            <w:rFonts w:ascii="Segoe UI" w:hAnsi="Segoe UI" w:cs="Segoe UI"/>
            <w:sz w:val="16"/>
            <w:szCs w:val="16"/>
          </w:rPr>
          <w:t xml:space="preserve">Vznikla-li nebo zahájila-li </w:t>
        </w:r>
        <w:r w:rsidR="00F734F7">
          <w:rPr>
            <w:rFonts w:ascii="Segoe UI" w:hAnsi="Segoe UI" w:cs="Segoe UI"/>
            <w:sz w:val="16"/>
            <w:szCs w:val="16"/>
          </w:rPr>
          <w:t>ovládaná osoba</w:t>
        </w:r>
        <w:r w:rsidR="00F734F7" w:rsidRPr="00CF6710">
          <w:rPr>
            <w:rFonts w:ascii="Segoe UI" w:hAnsi="Segoe UI" w:cs="Segoe UI"/>
            <w:sz w:val="16"/>
            <w:szCs w:val="16"/>
          </w:rPr>
          <w:t xml:space="preserve"> příslušnou činnost později nebo došlo k reorganizaci jejích činností, postačí, že dosažení podmínek podle odstavce 1 je věrohodné, zejména na základě plánů činnosti.</w:t>
        </w:r>
      </w:ins>
      <w:del w:id="110" w:author="Fronček Szabová Laura" w:date="2025-10-30T13:30:00Z" w16du:dateUtc="2025-10-30T12:30:00Z">
        <w:r w:rsidRPr="006C7194" w:rsidDel="00F734F7">
          <w:rPr>
            <w:rFonts w:ascii="Segoe UI" w:hAnsi="Segoe UI" w:cs="Segoe UI"/>
            <w:sz w:val="16"/>
            <w:szCs w:val="16"/>
          </w:rPr>
          <w:delText xml:space="preserve">V případě </w:delText>
        </w:r>
        <w:r w:rsidDel="00F734F7">
          <w:rPr>
            <w:rFonts w:ascii="Segoe UI" w:hAnsi="Segoe UI" w:cs="Segoe UI"/>
            <w:sz w:val="16"/>
            <w:szCs w:val="16"/>
          </w:rPr>
          <w:delText>neexistence</w:delText>
        </w:r>
        <w:r w:rsidRPr="006C7194" w:rsidDel="00F734F7">
          <w:rPr>
            <w:rFonts w:ascii="Segoe UI" w:hAnsi="Segoe UI" w:cs="Segoe UI"/>
            <w:sz w:val="16"/>
            <w:szCs w:val="16"/>
          </w:rPr>
          <w:delText xml:space="preserve"> plnění dodavatel po dobu 3 účetní období je nutné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 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 xml:space="preserve">jiným způsobem </w:delText>
        </w:r>
        <w:r w:rsidDel="00F734F7">
          <w:rPr>
            <w:rFonts w:ascii="Segoe UI" w:hAnsi="Segoe UI" w:cs="Segoe UI"/>
            <w:sz w:val="16"/>
            <w:szCs w:val="16"/>
          </w:rPr>
          <w:delText>prokázat, že podíl činnosti odpovídá stanoveným podmínkám (např. z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 xml:space="preserve"> 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plánů činnosti dotčené osoby 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>v kombinaci s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 dosavadními obraty či náklady do doby vzniku/reorganizace dodavatele)</w:delText>
        </w:r>
      </w:del>
    </w:p>
  </w:footnote>
  <w:footnote w:id="3">
    <w:p w14:paraId="370CC2B1" w14:textId="77777777" w:rsidR="0059043C" w:rsidRDefault="0059043C">
      <w:pPr>
        <w:pStyle w:val="Textpoznpodarou"/>
        <w:jc w:val="both"/>
        <w:rPr>
          <w:ins w:id="118" w:author="Švecova Jitka" w:date="2025-11-06T15:23:00Z" w16du:dateUtc="2025-11-06T14:23:00Z"/>
        </w:rPr>
        <w:pPrChange w:id="119" w:author="Švecova Jitka" w:date="2025-11-07T09:11:00Z" w16du:dateUtc="2025-11-07T08:11:00Z">
          <w:pPr>
            <w:pStyle w:val="Textpoznpodarou"/>
          </w:pPr>
        </w:pPrChange>
      </w:pPr>
      <w:ins w:id="120" w:author="Švecova Jitka" w:date="2025-11-06T15:23:00Z" w16du:dateUtc="2025-11-06T14:23:00Z">
        <w:r>
          <w:rPr>
            <w:rStyle w:val="Znakapoznpodarou"/>
          </w:rPr>
          <w:footnoteRef/>
        </w:r>
        <w:r>
          <w:t xml:space="preserve"> </w:t>
        </w:r>
        <w:r w:rsidRPr="00C315BD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A7259" w14:textId="77777777" w:rsidR="00F95749" w:rsidRDefault="00F957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16B10187" w:rsidR="00937F0D" w:rsidRDefault="00640F1B">
    <w:pPr>
      <w:pStyle w:val="Zhlav"/>
    </w:pPr>
    <w:r>
      <w:rPr>
        <w:noProof/>
        <w:lang w:eastAsia="cs-CZ"/>
      </w:rPr>
      <w:drawing>
        <wp:inline distT="0" distB="0" distL="0" distR="0" wp14:anchorId="1F946825" wp14:editId="7837C679">
          <wp:extent cx="5759450" cy="420912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50625061" w:rsidR="00651DC3" w:rsidRDefault="002E0CA0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6B28356" wp14:editId="2F27DD2D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8963">
    <w:abstractNumId w:val="1"/>
  </w:num>
  <w:num w:numId="2" w16cid:durableId="413941977">
    <w:abstractNumId w:val="3"/>
  </w:num>
  <w:num w:numId="3" w16cid:durableId="2113240730">
    <w:abstractNumId w:val="0"/>
  </w:num>
  <w:num w:numId="4" w16cid:durableId="137797300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20F09"/>
    <w:rsid w:val="00022DB6"/>
    <w:rsid w:val="00055ECB"/>
    <w:rsid w:val="000668EF"/>
    <w:rsid w:val="000908CF"/>
    <w:rsid w:val="000E1F53"/>
    <w:rsid w:val="00114454"/>
    <w:rsid w:val="00117FBA"/>
    <w:rsid w:val="001501AC"/>
    <w:rsid w:val="00191BBC"/>
    <w:rsid w:val="00197DEA"/>
    <w:rsid w:val="001C771D"/>
    <w:rsid w:val="00200BC6"/>
    <w:rsid w:val="00205DCF"/>
    <w:rsid w:val="00213E04"/>
    <w:rsid w:val="00226EAD"/>
    <w:rsid w:val="0023054B"/>
    <w:rsid w:val="00294AC2"/>
    <w:rsid w:val="002D73CE"/>
    <w:rsid w:val="002E0CA0"/>
    <w:rsid w:val="00355547"/>
    <w:rsid w:val="00402A5C"/>
    <w:rsid w:val="00425ABA"/>
    <w:rsid w:val="00427837"/>
    <w:rsid w:val="0045725A"/>
    <w:rsid w:val="004A1C70"/>
    <w:rsid w:val="004D55FB"/>
    <w:rsid w:val="005052C6"/>
    <w:rsid w:val="00515D1E"/>
    <w:rsid w:val="00516F39"/>
    <w:rsid w:val="00535025"/>
    <w:rsid w:val="00543FED"/>
    <w:rsid w:val="00561CC0"/>
    <w:rsid w:val="005716EA"/>
    <w:rsid w:val="0059043C"/>
    <w:rsid w:val="005B7BF5"/>
    <w:rsid w:val="005D3B29"/>
    <w:rsid w:val="005E63DC"/>
    <w:rsid w:val="005E7694"/>
    <w:rsid w:val="00602749"/>
    <w:rsid w:val="00604EC9"/>
    <w:rsid w:val="00637162"/>
    <w:rsid w:val="00640F1B"/>
    <w:rsid w:val="00651DC3"/>
    <w:rsid w:val="006558A7"/>
    <w:rsid w:val="00657E5A"/>
    <w:rsid w:val="00684428"/>
    <w:rsid w:val="00687122"/>
    <w:rsid w:val="00697A3F"/>
    <w:rsid w:val="006C7194"/>
    <w:rsid w:val="006C7B39"/>
    <w:rsid w:val="00712012"/>
    <w:rsid w:val="0073478F"/>
    <w:rsid w:val="0074353E"/>
    <w:rsid w:val="007533CC"/>
    <w:rsid w:val="00760FB1"/>
    <w:rsid w:val="00771A38"/>
    <w:rsid w:val="007D2911"/>
    <w:rsid w:val="007D2F34"/>
    <w:rsid w:val="007D5B31"/>
    <w:rsid w:val="007E000E"/>
    <w:rsid w:val="007E3DB5"/>
    <w:rsid w:val="00811944"/>
    <w:rsid w:val="00856C8E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745DD"/>
    <w:rsid w:val="00A768A4"/>
    <w:rsid w:val="00A8305F"/>
    <w:rsid w:val="00A83DF8"/>
    <w:rsid w:val="00A86F39"/>
    <w:rsid w:val="00AB1270"/>
    <w:rsid w:val="00AC76EF"/>
    <w:rsid w:val="00AE38C3"/>
    <w:rsid w:val="00AE5B00"/>
    <w:rsid w:val="00B0069E"/>
    <w:rsid w:val="00B34980"/>
    <w:rsid w:val="00B37649"/>
    <w:rsid w:val="00B54502"/>
    <w:rsid w:val="00B620B0"/>
    <w:rsid w:val="00B64DB3"/>
    <w:rsid w:val="00B81FC6"/>
    <w:rsid w:val="00BE2682"/>
    <w:rsid w:val="00BF4CD7"/>
    <w:rsid w:val="00C1368D"/>
    <w:rsid w:val="00C22EE2"/>
    <w:rsid w:val="00C33324"/>
    <w:rsid w:val="00C3610E"/>
    <w:rsid w:val="00C77EB6"/>
    <w:rsid w:val="00CC7D47"/>
    <w:rsid w:val="00CD42E6"/>
    <w:rsid w:val="00D0209F"/>
    <w:rsid w:val="00D106D7"/>
    <w:rsid w:val="00D200DB"/>
    <w:rsid w:val="00D57643"/>
    <w:rsid w:val="00D63AB3"/>
    <w:rsid w:val="00D64AA2"/>
    <w:rsid w:val="00D94772"/>
    <w:rsid w:val="00DA0125"/>
    <w:rsid w:val="00DD0297"/>
    <w:rsid w:val="00DF3C39"/>
    <w:rsid w:val="00DF48FC"/>
    <w:rsid w:val="00E47744"/>
    <w:rsid w:val="00E632BC"/>
    <w:rsid w:val="00E90F94"/>
    <w:rsid w:val="00F54D93"/>
    <w:rsid w:val="00F578BC"/>
    <w:rsid w:val="00F734F7"/>
    <w:rsid w:val="00F819A9"/>
    <w:rsid w:val="00F879EB"/>
    <w:rsid w:val="00F9574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37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  <lcf76f155ced4ddcb4097134ff3c332f xmlns="42cb3508-7c8b-48d4-827c-1760d803a4f0">
      <Terms xmlns="http://schemas.microsoft.com/office/infopath/2007/PartnerControls"/>
    </lcf76f155ced4ddcb4097134ff3c332f>
    <TaxCatchAll xmlns="572540a6-3777-4312-a0d1-abd6261c02e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15" ma:contentTypeDescription="Vytvoří nový dokument" ma:contentTypeScope="" ma:versionID="3cc414e8340b50735407198244224592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2327b373f627039aba1a251b81131be0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54c5222-3fec-4dfe-b31b-aa8359fa6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ee27111-64cd-472d-a25c-6dacbad8fa14}" ma:internalName="TaxCatchAll" ma:showField="CatchAllData" ma:web="572540a6-3777-4312-a0d1-abd6261c02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23490-59E2-4E4E-952D-E1048F6A1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69726-4EA2-47C9-B309-39D88AA85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D500E-D42A-43C4-9FC8-9EEFB053C9BF}">
  <ds:schemaRefs>
    <ds:schemaRef ds:uri="http://schemas.microsoft.com/office/2006/metadata/properties"/>
    <ds:schemaRef ds:uri="http://schemas.microsoft.com/office/infopath/2007/PartnerControls"/>
    <ds:schemaRef ds:uri="42cb3508-7c8b-48d4-827c-1760d803a4f0"/>
    <ds:schemaRef ds:uri="572540a6-3777-4312-a0d1-abd6261c02e7"/>
  </ds:schemaRefs>
</ds:datastoreItem>
</file>

<file path=customXml/itemProps4.xml><?xml version="1.0" encoding="utf-8"?>
<ds:datastoreItem xmlns:ds="http://schemas.openxmlformats.org/officeDocument/2006/customXml" ds:itemID="{ED11ECC3-D649-4A89-A8D3-66F9C2E8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15</cp:revision>
  <dcterms:created xsi:type="dcterms:W3CDTF">2025-11-03T13:09:00Z</dcterms:created>
  <dcterms:modified xsi:type="dcterms:W3CDTF">2025-11-07T20:27:00Z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45322b9d,5d8953af,16a2c89f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